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A8AD6" w14:textId="77777777" w:rsidR="002E01E6" w:rsidRDefault="001A0C5D">
      <w:pPr>
        <w:tabs>
          <w:tab w:val="center" w:pos="288"/>
          <w:tab w:val="center" w:pos="646"/>
          <w:tab w:val="center" w:pos="1004"/>
          <w:tab w:val="center" w:pos="1359"/>
          <w:tab w:val="center" w:pos="5750"/>
        </w:tabs>
        <w:spacing w:after="4" w:line="259" w:lineRule="auto"/>
        <w:ind w:left="0" w:right="0" w:firstLine="0"/>
        <w:jc w:val="left"/>
      </w:pPr>
      <w:r>
        <w:rPr>
          <w:rFonts w:ascii="Calibri" w:eastAsia="Calibri" w:hAnsi="Calibri" w:cs="Calibri"/>
          <w:sz w:val="22"/>
        </w:rPr>
        <w:tab/>
      </w:r>
      <w:r>
        <w:rPr>
          <w:b/>
        </w:rPr>
        <w:tab/>
      </w:r>
      <w:r>
        <w:rPr>
          <w:b/>
        </w:rPr>
        <w:tab/>
      </w:r>
      <w:r>
        <w:rPr>
          <w:b/>
        </w:rPr>
        <w:tab/>
      </w:r>
      <w:r>
        <w:rPr>
          <w:b/>
        </w:rPr>
        <w:tab/>
        <w:t xml:space="preserve">                                                                                                           Załącznik nr 3 do SWZ </w:t>
      </w:r>
    </w:p>
    <w:p w14:paraId="687CFEBE" w14:textId="77777777" w:rsidR="002E01E6" w:rsidRDefault="002E01E6">
      <w:pPr>
        <w:spacing w:after="0" w:line="259" w:lineRule="auto"/>
        <w:ind w:left="129" w:right="0" w:firstLine="0"/>
        <w:jc w:val="center"/>
      </w:pPr>
    </w:p>
    <w:p w14:paraId="1E45B869" w14:textId="77777777" w:rsidR="002E01E6" w:rsidRDefault="002E01E6">
      <w:pPr>
        <w:spacing w:after="17" w:line="259" w:lineRule="auto"/>
        <w:ind w:left="129" w:right="0" w:firstLine="0"/>
        <w:jc w:val="center"/>
      </w:pPr>
    </w:p>
    <w:p w14:paraId="73C05182" w14:textId="77777777" w:rsidR="002E01E6" w:rsidRDefault="001A0C5D">
      <w:pPr>
        <w:spacing w:after="4" w:line="259" w:lineRule="auto"/>
        <w:ind w:left="805" w:right="719" w:hanging="10"/>
        <w:jc w:val="center"/>
      </w:pPr>
      <w:r>
        <w:rPr>
          <w:b/>
        </w:rPr>
        <w:t xml:space="preserve">Wzór umowy </w:t>
      </w:r>
    </w:p>
    <w:p w14:paraId="3403DF5D" w14:textId="77777777" w:rsidR="002E01E6" w:rsidRDefault="002E01E6">
      <w:pPr>
        <w:spacing w:after="9" w:line="259" w:lineRule="auto"/>
        <w:ind w:left="129" w:right="0" w:firstLine="0"/>
        <w:jc w:val="center"/>
      </w:pPr>
    </w:p>
    <w:p w14:paraId="139CC56F" w14:textId="16D4C6E8" w:rsidR="002E01E6" w:rsidRDefault="001A0C5D" w:rsidP="00BB753C">
      <w:pPr>
        <w:spacing w:after="20" w:line="251" w:lineRule="auto"/>
        <w:ind w:left="72" w:right="80" w:hanging="10"/>
        <w:jc w:val="left"/>
      </w:pPr>
      <w:r>
        <w:t>Umowa jest wynikiem zamówienia publicznego nr</w:t>
      </w:r>
      <w:r w:rsidR="00BB753C">
        <w:t xml:space="preserve"> </w:t>
      </w:r>
      <w:r w:rsidR="00BB753C" w:rsidRPr="00BB753C">
        <w:t>SPZOZ/ZP/382/2</w:t>
      </w:r>
      <w:r w:rsidR="00FC1901">
        <w:t>3</w:t>
      </w:r>
      <w:r w:rsidR="00BB753C" w:rsidRPr="00BB753C">
        <w:t>/2025</w:t>
      </w:r>
      <w:r w:rsidR="00BB753C">
        <w:t xml:space="preserve"> </w:t>
      </w:r>
      <w:r>
        <w:t xml:space="preserve">prowadzonego w trybie przetargu nieograniczonego zawarta w dniu </w:t>
      </w:r>
      <w:r>
        <w:rPr>
          <w:shd w:val="clear" w:color="auto" w:fill="C0C0C0"/>
        </w:rPr>
        <w:t>…………………r.</w:t>
      </w:r>
      <w:r>
        <w:t xml:space="preserve"> pomiędzy: </w:t>
      </w:r>
    </w:p>
    <w:p w14:paraId="004EF437" w14:textId="77777777" w:rsidR="002E01E6" w:rsidRDefault="002E01E6">
      <w:pPr>
        <w:spacing w:after="18" w:line="259" w:lineRule="auto"/>
        <w:ind w:left="77" w:right="0" w:firstLine="0"/>
        <w:jc w:val="left"/>
      </w:pPr>
    </w:p>
    <w:p w14:paraId="6FFBA0FE" w14:textId="77777777" w:rsidR="001A0C5D" w:rsidRDefault="001A0C5D" w:rsidP="001A0C5D">
      <w:pPr>
        <w:ind w:left="62" w:right="9" w:firstLine="0"/>
        <w:rPr>
          <w:b/>
        </w:rPr>
      </w:pPr>
      <w:r w:rsidRPr="001A0C5D">
        <w:rPr>
          <w:b/>
        </w:rPr>
        <w:t xml:space="preserve">Samodzielnym Publicznym Zakładzie Opieki Zdrowotnej w Słupcy </w:t>
      </w:r>
    </w:p>
    <w:p w14:paraId="235C2743" w14:textId="77777777" w:rsidR="00142F34" w:rsidRDefault="00D35E40" w:rsidP="00142F34">
      <w:pPr>
        <w:ind w:left="62" w:right="9" w:firstLine="0"/>
        <w:rPr>
          <w:rFonts w:ascii="Calibri" w:hAnsi="Calibri" w:cs="Calibri"/>
          <w:sz w:val="22"/>
          <w:szCs w:val="22"/>
        </w:rPr>
      </w:pPr>
      <w:r w:rsidRPr="00F62BE9">
        <w:rPr>
          <w:b/>
        </w:rPr>
        <w:t>62</w:t>
      </w:r>
      <w:r w:rsidR="001A0C5D" w:rsidRPr="00F62BE9">
        <w:rPr>
          <w:b/>
        </w:rPr>
        <w:t xml:space="preserve">-400 </w:t>
      </w:r>
      <w:r w:rsidRPr="00F62BE9">
        <w:rPr>
          <w:b/>
        </w:rPr>
        <w:t>Słupca</w:t>
      </w:r>
      <w:r w:rsidR="001A0C5D" w:rsidRPr="00F62BE9">
        <w:rPr>
          <w:b/>
        </w:rPr>
        <w:t xml:space="preserve">, ul. </w:t>
      </w:r>
      <w:r w:rsidRPr="00F62BE9">
        <w:rPr>
          <w:b/>
        </w:rPr>
        <w:t xml:space="preserve">Traugutta 7 </w:t>
      </w:r>
      <w:r w:rsidR="00142F34" w:rsidRPr="00CE1C09">
        <w:rPr>
          <w:rFonts w:ascii="Calibri" w:hAnsi="Calibri" w:cs="Calibri"/>
          <w:sz w:val="22"/>
          <w:szCs w:val="22"/>
        </w:rPr>
        <w:t>wpisanym do rejestru stowarzyszeń, innych organizacji społecznych i zawodowych, fundacji oraz samodzielnych publicznych zakładów opieki zdrowotnej prowadzonego przez Sąd Rejonowy w Poznaniu</w:t>
      </w:r>
      <w:r w:rsidR="00142F34">
        <w:rPr>
          <w:rFonts w:ascii="Calibri" w:hAnsi="Calibri" w:cs="Calibri"/>
          <w:sz w:val="22"/>
          <w:szCs w:val="22"/>
        </w:rPr>
        <w:t>,</w:t>
      </w:r>
      <w:r w:rsidR="00142F34" w:rsidRPr="00142F34">
        <w:rPr>
          <w:rFonts w:ascii="Calibri" w:hAnsi="Calibri" w:cs="Calibri"/>
          <w:sz w:val="22"/>
          <w:szCs w:val="22"/>
        </w:rPr>
        <w:t xml:space="preserve"> </w:t>
      </w:r>
      <w:r w:rsidR="00142F34" w:rsidRPr="00CE1C09">
        <w:rPr>
          <w:rFonts w:ascii="Calibri" w:hAnsi="Calibri" w:cs="Calibri"/>
          <w:sz w:val="22"/>
          <w:szCs w:val="22"/>
        </w:rPr>
        <w:t>IX Wydział Gospodarczy Krajowego Rejestru Sądowego pod numerem 0000033422, NIP 667-15-34-335, REGON 000306621</w:t>
      </w:r>
      <w:r w:rsidR="00142F34">
        <w:rPr>
          <w:rFonts w:ascii="Calibri" w:hAnsi="Calibri" w:cs="Calibri"/>
          <w:sz w:val="22"/>
          <w:szCs w:val="22"/>
        </w:rPr>
        <w:t xml:space="preserve">, </w:t>
      </w:r>
      <w:r w:rsidR="00142F34" w:rsidRPr="00CE1C09">
        <w:rPr>
          <w:rFonts w:ascii="Calibri" w:hAnsi="Calibri" w:cs="Calibri"/>
          <w:sz w:val="22"/>
          <w:szCs w:val="22"/>
        </w:rPr>
        <w:t>reprezentowanym przez:</w:t>
      </w:r>
    </w:p>
    <w:p w14:paraId="215B084A" w14:textId="77777777" w:rsidR="00142F34" w:rsidRPr="00CE1C09" w:rsidRDefault="00142F34" w:rsidP="00142F34">
      <w:pPr>
        <w:widowControl w:val="0"/>
        <w:tabs>
          <w:tab w:val="left" w:pos="3240"/>
        </w:tabs>
        <w:autoSpaceDE w:val="0"/>
        <w:spacing w:line="200" w:lineRule="atLeast"/>
        <w:rPr>
          <w:rFonts w:ascii="Calibri" w:hAnsi="Calibri"/>
          <w:sz w:val="22"/>
          <w:szCs w:val="22"/>
        </w:rPr>
      </w:pPr>
      <w:r>
        <w:rPr>
          <w:rFonts w:ascii="Calibri" w:hAnsi="Calibri" w:cs="Calibri"/>
          <w:sz w:val="22"/>
          <w:szCs w:val="22"/>
        </w:rPr>
        <w:t xml:space="preserve">Marlenę </w:t>
      </w:r>
      <w:proofErr w:type="spellStart"/>
      <w:r>
        <w:rPr>
          <w:rFonts w:ascii="Calibri" w:hAnsi="Calibri" w:cs="Calibri"/>
          <w:sz w:val="22"/>
          <w:szCs w:val="22"/>
        </w:rPr>
        <w:t>Sierszchulską</w:t>
      </w:r>
      <w:proofErr w:type="spellEnd"/>
      <w:r>
        <w:rPr>
          <w:rFonts w:ascii="Calibri" w:hAnsi="Calibri" w:cs="Calibri"/>
          <w:sz w:val="22"/>
          <w:szCs w:val="22"/>
        </w:rPr>
        <w:t xml:space="preserve"> </w:t>
      </w:r>
      <w:r w:rsidRPr="00CE1C09">
        <w:rPr>
          <w:rFonts w:ascii="Calibri" w:hAnsi="Calibri" w:cs="Calibri"/>
          <w:sz w:val="22"/>
          <w:szCs w:val="22"/>
        </w:rPr>
        <w:t xml:space="preserve">– Dyrektora </w:t>
      </w:r>
    </w:p>
    <w:p w14:paraId="3C59B548" w14:textId="77777777" w:rsidR="00142F34" w:rsidRDefault="00142F34" w:rsidP="00142F34">
      <w:pPr>
        <w:ind w:left="62" w:right="9" w:firstLine="0"/>
        <w:rPr>
          <w:b/>
          <w:highlight w:val="yellow"/>
        </w:rPr>
      </w:pPr>
      <w:r w:rsidRPr="00CE1C09">
        <w:rPr>
          <w:rFonts w:ascii="Calibri" w:hAnsi="Calibri" w:cs="Calibri"/>
          <w:sz w:val="22"/>
          <w:szCs w:val="22"/>
        </w:rPr>
        <w:t xml:space="preserve">przy kontrasygnacie Głównego Księgowego – </w:t>
      </w:r>
      <w:r>
        <w:rPr>
          <w:rFonts w:ascii="Calibri" w:hAnsi="Calibri" w:cs="Calibri"/>
          <w:sz w:val="22"/>
          <w:szCs w:val="22"/>
        </w:rPr>
        <w:t>Edyty Lewińskiej</w:t>
      </w:r>
      <w:r w:rsidRPr="001A0C5D">
        <w:rPr>
          <w:b/>
          <w:highlight w:val="yellow"/>
        </w:rPr>
        <w:t xml:space="preserve"> </w:t>
      </w:r>
    </w:p>
    <w:p w14:paraId="588C600D" w14:textId="77777777" w:rsidR="002E01E6" w:rsidRDefault="001A0C5D" w:rsidP="00142F34">
      <w:pPr>
        <w:ind w:left="62" w:right="9" w:firstLine="0"/>
      </w:pPr>
      <w:r w:rsidRPr="00F62BE9">
        <w:rPr>
          <w:b/>
        </w:rPr>
        <w:t xml:space="preserve"> </w:t>
      </w:r>
      <w:r w:rsidRPr="00F62BE9">
        <w:t>zwanym w dalszej części umowy Zamawiającym a</w:t>
      </w:r>
    </w:p>
    <w:p w14:paraId="1C4DA4D9" w14:textId="77777777" w:rsidR="002E01E6" w:rsidRDefault="001A0C5D">
      <w:pPr>
        <w:spacing w:after="24" w:line="250" w:lineRule="auto"/>
        <w:ind w:left="72" w:right="4238" w:hanging="10"/>
        <w:jc w:val="left"/>
      </w:pPr>
      <w:r>
        <w:rPr>
          <w:b/>
        </w:rPr>
        <w:t>…………………………………………………… …………………………………………………….. ………………………………………………………</w:t>
      </w:r>
      <w:r>
        <w:t xml:space="preserve"> reprezentowana przez: </w:t>
      </w:r>
    </w:p>
    <w:p w14:paraId="69B9CF4D" w14:textId="77777777" w:rsidR="002E01E6" w:rsidRDefault="001A0C5D">
      <w:pPr>
        <w:spacing w:after="24" w:line="250" w:lineRule="auto"/>
        <w:ind w:left="72" w:right="0" w:hanging="10"/>
        <w:jc w:val="left"/>
      </w:pPr>
      <w:r>
        <w:rPr>
          <w:b/>
        </w:rPr>
        <w:t xml:space="preserve">…………………………………………………….. </w:t>
      </w:r>
    </w:p>
    <w:p w14:paraId="1852BF33" w14:textId="77777777" w:rsidR="002E01E6" w:rsidRDefault="001A0C5D">
      <w:pPr>
        <w:ind w:left="62" w:right="1944" w:firstLine="0"/>
      </w:pPr>
      <w:r>
        <w:rPr>
          <w:b/>
        </w:rPr>
        <w:t xml:space="preserve">……………………………………………………... </w:t>
      </w:r>
      <w:r>
        <w:t xml:space="preserve">zwanym w dalszej części umowy Wykonawcą,  a łącznie „Stronami”, o następującej treści:  </w:t>
      </w:r>
    </w:p>
    <w:p w14:paraId="397DD587" w14:textId="77777777" w:rsidR="002E01E6" w:rsidRDefault="002E01E6">
      <w:pPr>
        <w:spacing w:after="0" w:line="259" w:lineRule="auto"/>
        <w:ind w:left="77" w:right="0" w:firstLine="0"/>
        <w:jc w:val="left"/>
      </w:pPr>
    </w:p>
    <w:p w14:paraId="2B757941" w14:textId="77777777" w:rsidR="002E01E6" w:rsidRDefault="002E01E6">
      <w:pPr>
        <w:spacing w:after="4" w:line="259" w:lineRule="auto"/>
        <w:ind w:left="77" w:right="0" w:firstLine="0"/>
        <w:jc w:val="left"/>
      </w:pPr>
    </w:p>
    <w:p w14:paraId="54B98AF4" w14:textId="77777777" w:rsidR="002E01E6" w:rsidRDefault="001A0C5D">
      <w:pPr>
        <w:spacing w:after="4" w:line="259" w:lineRule="auto"/>
        <w:ind w:left="805" w:right="499" w:hanging="10"/>
        <w:jc w:val="center"/>
      </w:pPr>
      <w:r>
        <w:rPr>
          <w:b/>
        </w:rPr>
        <w:t xml:space="preserve">§1  </w:t>
      </w:r>
    </w:p>
    <w:p w14:paraId="6D149266" w14:textId="77777777" w:rsidR="002E01E6" w:rsidRDefault="001A0C5D">
      <w:pPr>
        <w:spacing w:after="4" w:line="259" w:lineRule="auto"/>
        <w:ind w:left="805" w:right="5" w:hanging="10"/>
        <w:jc w:val="center"/>
      </w:pPr>
      <w:r>
        <w:rPr>
          <w:b/>
        </w:rPr>
        <w:t xml:space="preserve">DEFINICJE </w:t>
      </w:r>
    </w:p>
    <w:p w14:paraId="49413223" w14:textId="77777777" w:rsidR="002E01E6" w:rsidRDefault="002E01E6">
      <w:pPr>
        <w:spacing w:after="3" w:line="259" w:lineRule="auto"/>
        <w:ind w:left="77" w:right="0" w:firstLine="0"/>
        <w:jc w:val="left"/>
      </w:pPr>
    </w:p>
    <w:p w14:paraId="652D55E2" w14:textId="77777777" w:rsidR="002E01E6" w:rsidRDefault="001A0C5D">
      <w:pPr>
        <w:ind w:left="62" w:right="9" w:firstLine="0"/>
      </w:pPr>
      <w:r>
        <w:t xml:space="preserve">Na potrzeby Umowy Strony ustalają następujące definicje pojęć: </w:t>
      </w:r>
    </w:p>
    <w:p w14:paraId="1744B1E5" w14:textId="77777777" w:rsidR="002E01E6" w:rsidRDefault="001A0C5D">
      <w:pPr>
        <w:numPr>
          <w:ilvl w:val="0"/>
          <w:numId w:val="1"/>
        </w:numPr>
        <w:ind w:right="9" w:hanging="360"/>
      </w:pPr>
      <w:r>
        <w:t xml:space="preserve">Strony – oznacza Zamawiającego i Wykonawcę.  </w:t>
      </w:r>
    </w:p>
    <w:p w14:paraId="41695C28" w14:textId="77777777" w:rsidR="002E01E6" w:rsidRPr="00F62BE9" w:rsidRDefault="001A0C5D" w:rsidP="001A0C5D">
      <w:pPr>
        <w:numPr>
          <w:ilvl w:val="0"/>
          <w:numId w:val="1"/>
        </w:numPr>
        <w:ind w:right="9" w:hanging="360"/>
      </w:pPr>
      <w:r w:rsidRPr="00DC25D1">
        <w:t xml:space="preserve">Zamawiający - </w:t>
      </w:r>
      <w:r w:rsidRPr="00DC25D1">
        <w:rPr>
          <w:b/>
        </w:rPr>
        <w:t xml:space="preserve">Samodzielnym Publicznym Zakładzie Opieki Zdrowotnej w Słupcy </w:t>
      </w:r>
      <w:r w:rsidRPr="00F62BE9">
        <w:t xml:space="preserve">z siedzibą przy ul. </w:t>
      </w:r>
      <w:r w:rsidR="00D35E40" w:rsidRPr="00F62BE9">
        <w:t>Traugutta 7</w:t>
      </w:r>
      <w:r w:rsidRPr="00F62BE9">
        <w:t xml:space="preserve">, </w:t>
      </w:r>
      <w:r w:rsidR="00D35E40" w:rsidRPr="00F62BE9">
        <w:t>62</w:t>
      </w:r>
      <w:r w:rsidRPr="00F62BE9">
        <w:t xml:space="preserve">-400 </w:t>
      </w:r>
      <w:r w:rsidR="00D35E40" w:rsidRPr="00F62BE9">
        <w:t>Słupca</w:t>
      </w:r>
      <w:r w:rsidRPr="00F62BE9">
        <w:t xml:space="preserve"> </w:t>
      </w:r>
    </w:p>
    <w:p w14:paraId="02014CB1" w14:textId="77777777" w:rsidR="002E01E6" w:rsidRDefault="001A0C5D">
      <w:pPr>
        <w:numPr>
          <w:ilvl w:val="0"/>
          <w:numId w:val="1"/>
        </w:numPr>
        <w:ind w:right="9" w:hanging="360"/>
      </w:pPr>
      <w:r>
        <w:t>Wykonawca – podmiot, który zawarł umowę w postępowaniu o udzielenie zamówienia publicznego prowadzonego na podstawie przepisów art. 2 ust. 1 pkt.1 ustawy z dnia 11 września 2019 roku Prawo zamówień publicznych (</w:t>
      </w:r>
      <w:proofErr w:type="spellStart"/>
      <w:r>
        <w:t>t.j</w:t>
      </w:r>
      <w:proofErr w:type="spellEnd"/>
      <w:r>
        <w:t xml:space="preserve">. Dz.U. z 2024 r., poz.1320 z </w:t>
      </w:r>
      <w:proofErr w:type="spellStart"/>
      <w:r>
        <w:t>późn</w:t>
      </w:r>
      <w:proofErr w:type="spellEnd"/>
      <w:r>
        <w:t xml:space="preserve">. zm.), zwanej dalej ustawą </w:t>
      </w:r>
      <w:proofErr w:type="spellStart"/>
      <w:r>
        <w:t>Pzp</w:t>
      </w:r>
      <w:proofErr w:type="spellEnd"/>
      <w:r>
        <w:t xml:space="preserve">. </w:t>
      </w:r>
    </w:p>
    <w:p w14:paraId="06E7D3D5" w14:textId="77777777" w:rsidR="002E01E6" w:rsidRDefault="001A0C5D" w:rsidP="001A0C5D">
      <w:pPr>
        <w:numPr>
          <w:ilvl w:val="0"/>
          <w:numId w:val="1"/>
        </w:numPr>
        <w:ind w:right="9" w:hanging="360"/>
      </w:pPr>
      <w:r>
        <w:t xml:space="preserve">Projekt - projekt pod nazwą Usprawnienie funkcjonowania i poprawa jakości opieki medycznej w </w:t>
      </w:r>
      <w:r w:rsidRPr="001A0C5D">
        <w:rPr>
          <w:b/>
        </w:rPr>
        <w:t xml:space="preserve">Samodzielnym Publicznym Zakładzie Opieki Zdrowotnej w Słupcy </w:t>
      </w:r>
      <w:r>
        <w:t xml:space="preserve">poprzez transformację cyfrową systemów informatycznych, zakup sprzętu informatycznego oraz wdrożenie rozwiązań w zakresie </w:t>
      </w:r>
      <w:proofErr w:type="spellStart"/>
      <w:r>
        <w:t>cyberbezpieczeństwa</w:t>
      </w:r>
      <w:proofErr w:type="spellEnd"/>
      <w:r>
        <w:t xml:space="preserve">, na który składa się ogół zobowiązań Stron. </w:t>
      </w:r>
    </w:p>
    <w:p w14:paraId="06B64855" w14:textId="77777777" w:rsidR="002E01E6" w:rsidRDefault="001A0C5D">
      <w:pPr>
        <w:numPr>
          <w:ilvl w:val="0"/>
          <w:numId w:val="1"/>
        </w:numPr>
        <w:ind w:right="9" w:hanging="360"/>
      </w:pPr>
      <w:r>
        <w:t xml:space="preserve">Opis Przedmiotu Zamówienia (OPZ) – dokument, który precyzyjnie określa zakres przedmiotu zamówienia, definiuje zakres i specyfikacje techniczną zamawianych produktów i usług. W OPZ Zamawiający określił: szczegółowe wymagania dotyczące przedmiotu zamówienia; kryteria jakościowe i ilościowe; wymagania dotyczące dostawy, instalacji, uruchomienia i odbioru oraz wymagania dotyczące dokumentacji.  </w:t>
      </w:r>
    </w:p>
    <w:p w14:paraId="1A01A6F5" w14:textId="77777777" w:rsidR="002E01E6" w:rsidRDefault="001A0C5D">
      <w:pPr>
        <w:numPr>
          <w:ilvl w:val="0"/>
          <w:numId w:val="1"/>
        </w:numPr>
        <w:ind w:right="9" w:hanging="360"/>
      </w:pPr>
      <w:r>
        <w:t xml:space="preserve">Siła Wyższa – zdarzenia i okoliczności nadzwyczajne, pochodzące z zewnątrz, niezależne od woli i intencji którejkolwiek ze stron, których następstw nie można było przewidzieć i im zapobiec mimo dochowania należytej staranności, w szczególności takie jak: wojna, zamieszki, rewolucja, strajk, trzęsienie ziemi, warunki atmosferyczne, pożary lub inne klęski żywiołowe, epidemia, pandemia, awaria prądu, zasilania, wybuchy lub wypadki transportowe.  </w:t>
      </w:r>
    </w:p>
    <w:p w14:paraId="4C6ED787" w14:textId="77777777" w:rsidR="002E01E6" w:rsidRDefault="001A0C5D">
      <w:pPr>
        <w:numPr>
          <w:ilvl w:val="0"/>
          <w:numId w:val="1"/>
        </w:numPr>
        <w:ind w:right="9" w:hanging="360"/>
      </w:pPr>
      <w:r>
        <w:t xml:space="preserve">Producent – podmiot zajmujący się tworzeniem, rozwijaniem i rozpowszechnianiem Aplikacji. </w:t>
      </w:r>
    </w:p>
    <w:p w14:paraId="534F36C6" w14:textId="77777777" w:rsidR="002E01E6" w:rsidRDefault="001A0C5D">
      <w:pPr>
        <w:numPr>
          <w:ilvl w:val="0"/>
          <w:numId w:val="1"/>
        </w:numPr>
        <w:ind w:right="9" w:hanging="360"/>
      </w:pPr>
      <w:r>
        <w:t xml:space="preserve">Oprogramowanie Aplikacyjne (zwane również System lub System HIS) – wszelkie objęte świadczeniami wynikającymi z niniejszego Opisu Przedmiotu Zamówienia utwory w rozumieniu przepisów ustawy z dnia 4 lutego 1994 r. o prawie autorskim i prawach pokrewnych (tekst jedn.: Dz. U. z 2022 r., poz. 2509), w tym Moduły, ich Rozwinięcia i Uaktualnienia oraz Dokumentacja, jak również towarzyszące programy komputerowe.  </w:t>
      </w:r>
    </w:p>
    <w:p w14:paraId="20F536E1" w14:textId="77777777" w:rsidR="002E01E6" w:rsidRDefault="001A0C5D">
      <w:pPr>
        <w:numPr>
          <w:ilvl w:val="0"/>
          <w:numId w:val="1"/>
        </w:numPr>
        <w:ind w:right="9" w:hanging="360"/>
      </w:pPr>
      <w:r>
        <w:lastRenderedPageBreak/>
        <w:t xml:space="preserve">Infrastruktura IT- dostarczana w ramach realizacji przedmiotu zamówienia infrastruktura ICT, szczegółowo opisana w OPZ. </w:t>
      </w:r>
    </w:p>
    <w:p w14:paraId="7A470D42" w14:textId="77777777" w:rsidR="002E01E6" w:rsidRDefault="001A0C5D">
      <w:pPr>
        <w:numPr>
          <w:ilvl w:val="0"/>
          <w:numId w:val="1"/>
        </w:numPr>
        <w:ind w:right="9" w:hanging="360"/>
      </w:pPr>
      <w:r>
        <w:t>Gwarancja i Serwis Systemu– Oznacza całokształt świadczonych przez Wykonawcę usług (</w:t>
      </w:r>
      <w:proofErr w:type="spellStart"/>
      <w:r>
        <w:t>gwarancyjnoserwisowych</w:t>
      </w:r>
      <w:proofErr w:type="spellEnd"/>
      <w:r>
        <w:t xml:space="preserve">) związanych z zapewnieniem poprawnej pracy składników będących przedmiotem zamówienia, szczegółowo określone w Umowie i OPZ.   </w:t>
      </w:r>
    </w:p>
    <w:p w14:paraId="12D48DAC" w14:textId="77777777" w:rsidR="002E01E6" w:rsidRDefault="001A0C5D">
      <w:pPr>
        <w:numPr>
          <w:ilvl w:val="0"/>
          <w:numId w:val="1"/>
        </w:numPr>
        <w:ind w:right="9" w:hanging="360"/>
      </w:pPr>
      <w:r>
        <w:t xml:space="preserve">Gwarancja i Serwis Infrastruktury IT– Oznacza całokształt świadczonych przez Wykonawcę usług </w:t>
      </w:r>
    </w:p>
    <w:p w14:paraId="7F4BBA26" w14:textId="77777777" w:rsidR="002E01E6" w:rsidRDefault="001A0C5D">
      <w:pPr>
        <w:ind w:left="437" w:right="9" w:firstLine="0"/>
      </w:pPr>
      <w:r>
        <w:t xml:space="preserve">(gwarancyjno-serwisowych) związanych z zapewnieniem poprawnej pracy składników będących przedmiotem zamówienia, szczegółowo określone w niniejszym dokumencie oraz OPZ   </w:t>
      </w:r>
    </w:p>
    <w:p w14:paraId="17314CA0" w14:textId="77777777" w:rsidR="002E01E6" w:rsidRDefault="001A0C5D">
      <w:pPr>
        <w:numPr>
          <w:ilvl w:val="0"/>
          <w:numId w:val="1"/>
        </w:numPr>
        <w:ind w:right="9" w:hanging="360"/>
      </w:pPr>
      <w:r>
        <w:t xml:space="preserve">Aplikacja (Moduł) – wyodrębnione technicznie i funkcjonalnie programy opisane kodem źródłowym charakteryzujące się spójnym zakresem funkcjonalnym i zdefiniowaną strukturą danych, oraz technologią umożliwiającą pracę z wykorzystaniem przeglądarki internetowej, jako interfejsu użytkownika (o ile występuje), realizujące swoje funkcje w interakcji z innymi Modułami w oparciu o wspólny(e) serwer(y) aplikacji.  </w:t>
      </w:r>
    </w:p>
    <w:p w14:paraId="595563AD" w14:textId="77777777" w:rsidR="002E01E6" w:rsidRDefault="001A0C5D">
      <w:pPr>
        <w:numPr>
          <w:ilvl w:val="0"/>
          <w:numId w:val="1"/>
        </w:numPr>
        <w:ind w:right="9" w:hanging="360"/>
      </w:pPr>
      <w:r>
        <w:t xml:space="preserve">Licencja - tytuł prawny, w oparciu, o który Zamawiający będzie eksploatował Aplikacje dostarczone w ramach realizacji przedmiotu zamówienia. </w:t>
      </w:r>
    </w:p>
    <w:p w14:paraId="3BDDBD9D" w14:textId="77777777" w:rsidR="002E01E6" w:rsidRDefault="001A0C5D">
      <w:pPr>
        <w:numPr>
          <w:ilvl w:val="0"/>
          <w:numId w:val="1"/>
        </w:numPr>
        <w:ind w:right="9" w:hanging="360"/>
      </w:pPr>
      <w:r>
        <w:t xml:space="preserve">Zadnie – element przedmiotu zamówienia, podlegający odbiorowi po wykonaniu wszystkich jego Etapów. </w:t>
      </w:r>
    </w:p>
    <w:p w14:paraId="44BFFABD" w14:textId="77777777" w:rsidR="002E01E6" w:rsidRDefault="001A0C5D">
      <w:pPr>
        <w:numPr>
          <w:ilvl w:val="0"/>
          <w:numId w:val="1"/>
        </w:numPr>
        <w:ind w:right="9" w:hanging="360"/>
      </w:pPr>
      <w:r>
        <w:t xml:space="preserve">Etap - główny element części Zadania, stanowiący funkcjonalną całość, podlegająca odrębnym odbiorom.  </w:t>
      </w:r>
    </w:p>
    <w:p w14:paraId="1403022C" w14:textId="77777777" w:rsidR="002E01E6" w:rsidRDefault="001A0C5D">
      <w:pPr>
        <w:numPr>
          <w:ilvl w:val="0"/>
          <w:numId w:val="1"/>
        </w:numPr>
        <w:ind w:right="9" w:hanging="360"/>
      </w:pPr>
      <w:r>
        <w:t xml:space="preserve">Protokół Odbioru Zadania - protokół przygotowany przez Wykonawcę, będący potwierdzeniem przyjęcia przez Zamawiającego wykonanych przez Wykonawcę prac będących przedmiotem danego Zadania. </w:t>
      </w:r>
    </w:p>
    <w:p w14:paraId="52771FD6" w14:textId="77777777" w:rsidR="002E01E6" w:rsidRDefault="001A0C5D">
      <w:pPr>
        <w:numPr>
          <w:ilvl w:val="0"/>
          <w:numId w:val="1"/>
        </w:numPr>
        <w:ind w:right="9" w:hanging="360"/>
      </w:pPr>
      <w:r>
        <w:t xml:space="preserve">Protokół Odbioru Etapu – protokół przygotowany przez Wykonawcę, będący potwierdzeniem przyjęcia przez Zamawiającego wykonanych przez Wykonawcę prac będących Etapem Zadania. </w:t>
      </w:r>
    </w:p>
    <w:p w14:paraId="3F0D2404" w14:textId="77777777" w:rsidR="002E01E6" w:rsidRDefault="001A0C5D">
      <w:pPr>
        <w:numPr>
          <w:ilvl w:val="0"/>
          <w:numId w:val="1"/>
        </w:numPr>
        <w:ind w:right="9" w:hanging="360"/>
      </w:pPr>
      <w:r>
        <w:t xml:space="preserve">Protokół Odbioru Końcowego - Protokół, który po podpisaniu bez zastrzeżeń przez Zamawiającego, stanowi potwierdzenie wykonania i odbioru Przedmiotu Zamówienia. </w:t>
      </w:r>
    </w:p>
    <w:p w14:paraId="762B8E08" w14:textId="77777777" w:rsidR="002E01E6" w:rsidRDefault="001A0C5D">
      <w:pPr>
        <w:numPr>
          <w:ilvl w:val="0"/>
          <w:numId w:val="1"/>
        </w:numPr>
        <w:ind w:right="9" w:hanging="360"/>
      </w:pPr>
      <w:r>
        <w:t xml:space="preserve">Protokół Dostawy - Protokół, w którym Zamawiający sprawdza ilości dostarczonego towaru i porównuje go ze stanem wykazanym w dokumentach towarzyszących dostawie. </w:t>
      </w:r>
    </w:p>
    <w:p w14:paraId="7FF4CE46" w14:textId="77777777" w:rsidR="002E01E6" w:rsidRDefault="001A0C5D">
      <w:pPr>
        <w:numPr>
          <w:ilvl w:val="0"/>
          <w:numId w:val="1"/>
        </w:numPr>
        <w:ind w:right="9" w:hanging="360"/>
      </w:pPr>
      <w:r>
        <w:t xml:space="preserve">Protokół Usterek - Protokół, w którym Zamawiający wskazuje zastrzeżenia co do zakresu i jakości wykonanych prac, które uniemożliwiają dokonanie odbioru wykonanych dostaw i prac. </w:t>
      </w:r>
    </w:p>
    <w:p w14:paraId="6D9A5FEB" w14:textId="77777777" w:rsidR="002E01E6" w:rsidRDefault="001A0C5D">
      <w:pPr>
        <w:numPr>
          <w:ilvl w:val="0"/>
          <w:numId w:val="1"/>
        </w:numPr>
        <w:ind w:right="9" w:hanging="360"/>
      </w:pPr>
      <w:r>
        <w:t xml:space="preserve">Protokół Uzgodnień – dokument tworzony przez Wykonawcę i zatwierdzony przez Strony, na podstawie zapisu ze spotkania lub ustaleń zdalnych (mailowych, telefonicznych) z Zamawiającym. Dokument ten używany jest w trakcie prowadzenia analizy wymagań Zamawiającego i stanowi zobowiązanie obu Stron. Zamawiający zobowiązany jest, że wymagania zapisane w/w protokole nie zostaną zmienione, natomiast Wykonawca zobowiązany jest do realizacji zawartych w nim wymagań Zamawiającego. W przypadku zajścia konieczności wykonania zmian lub innych czynności niż te, które zostały opisane w Protokole Uzgodnień, należy utworzyć nowy Protokół Uzgodnień zawierający te zmiany. W Protokole Uzgodnień można zamieścić inne uzgodnienia, niezwiązane z wymaganiami projektu, tj. ustalenia organizacyjne </w:t>
      </w:r>
    </w:p>
    <w:p w14:paraId="565EAA63" w14:textId="77777777" w:rsidR="002E01E6" w:rsidRDefault="001A0C5D">
      <w:pPr>
        <w:numPr>
          <w:ilvl w:val="0"/>
          <w:numId w:val="1"/>
        </w:numPr>
        <w:ind w:right="9" w:hanging="360"/>
      </w:pPr>
      <w:r>
        <w:t xml:space="preserve">Motor bazy danych (MBD) – program komputerowy dedykowany do zarządzania bazami danych.  </w:t>
      </w:r>
    </w:p>
    <w:p w14:paraId="08BB8716" w14:textId="77777777" w:rsidR="002E01E6" w:rsidRDefault="001A0C5D">
      <w:pPr>
        <w:numPr>
          <w:ilvl w:val="0"/>
          <w:numId w:val="1"/>
        </w:numPr>
        <w:ind w:right="9" w:hanging="360"/>
      </w:pPr>
      <w:r>
        <w:t xml:space="preserve">Baza danych – utworzone w wyniku eksploatacji Oprogramowania Aplikacyjnego dane Zamawiającego, przetwarzane w Motorze bazy danych.  </w:t>
      </w:r>
    </w:p>
    <w:p w14:paraId="1D3A18C8" w14:textId="77777777" w:rsidR="002E01E6" w:rsidRDefault="001A0C5D">
      <w:pPr>
        <w:numPr>
          <w:ilvl w:val="0"/>
          <w:numId w:val="1"/>
        </w:numPr>
        <w:ind w:right="9" w:hanging="360"/>
      </w:pPr>
      <w:r>
        <w:t xml:space="preserve">Infrastruktura Zamawiającego – elementy systemu teleinformatycznego, z których obecnie korzysta Zamawiający takie jak m.in.: serwer, stacje robocze, sieć komputerowa, oprogramowanie systemowe (obejmujące także oprogramowanie </w:t>
      </w:r>
      <w:proofErr w:type="spellStart"/>
      <w:r>
        <w:t>wirtualizacyjne</w:t>
      </w:r>
      <w:proofErr w:type="spellEnd"/>
      <w:r>
        <w:t xml:space="preserve"> i programy towarzyszące) oraz infrastruktura serwerowa i oprogramowanie, które Zamawiający przewidział na potrzeby realizacji przedmiotu zamówienia.  </w:t>
      </w:r>
    </w:p>
    <w:p w14:paraId="58D57690" w14:textId="77777777" w:rsidR="002E01E6" w:rsidRDefault="001A0C5D">
      <w:pPr>
        <w:numPr>
          <w:ilvl w:val="0"/>
          <w:numId w:val="1"/>
        </w:numPr>
        <w:ind w:right="9" w:hanging="360"/>
      </w:pPr>
      <w:r>
        <w:t>Użytkownik – Osoba fizyczna posiadająca przyznane przez Zamawiającego dane identyfikacyjne umożliwiające uwierzytelnianie w Aplikacji/</w:t>
      </w:r>
      <w:proofErr w:type="spellStart"/>
      <w:r>
        <w:t>jach</w:t>
      </w:r>
      <w:proofErr w:type="spellEnd"/>
      <w:r>
        <w:t xml:space="preserve">.  </w:t>
      </w:r>
    </w:p>
    <w:p w14:paraId="10325E36" w14:textId="77777777" w:rsidR="002E01E6" w:rsidRDefault="001A0C5D">
      <w:pPr>
        <w:numPr>
          <w:ilvl w:val="0"/>
          <w:numId w:val="1"/>
        </w:numPr>
        <w:spacing w:after="41"/>
        <w:ind w:right="9" w:hanging="360"/>
      </w:pPr>
      <w:r>
        <w:t xml:space="preserve">Błąd Aplikacji – powtarzalne działanie / zaniechanie, pojawiające się za każdym razem w tym samym miejscu w Module na różnych stacjach roboczych (terminalach) i prowadzące w każdym przypadku do otrzymywania nieprawidłowych wyników. Z zakresu definicji wyłącza się nieprawidłowe działanie lub brak działania Modułu powodowane przez następujące okoliczności:  </w:t>
      </w:r>
    </w:p>
    <w:p w14:paraId="775506AB" w14:textId="77777777" w:rsidR="002E01E6" w:rsidRDefault="001A0C5D">
      <w:pPr>
        <w:numPr>
          <w:ilvl w:val="1"/>
          <w:numId w:val="1"/>
        </w:numPr>
        <w:ind w:right="9" w:hanging="360"/>
      </w:pPr>
      <w:r>
        <w:t xml:space="preserve">zastosowanie / użycie Modułu w sposób niezgodny z przeznaczeniem,  </w:t>
      </w:r>
    </w:p>
    <w:p w14:paraId="13EDD226" w14:textId="77777777" w:rsidR="002E01E6" w:rsidRDefault="001A0C5D">
      <w:pPr>
        <w:numPr>
          <w:ilvl w:val="1"/>
          <w:numId w:val="1"/>
        </w:numPr>
        <w:ind w:right="9" w:hanging="360"/>
      </w:pPr>
      <w:r>
        <w:t xml:space="preserve">zastosowanie / użycie Modułu w sposób niezgodny z Dokumentacją,  </w:t>
      </w:r>
    </w:p>
    <w:p w14:paraId="25A3B161" w14:textId="77777777" w:rsidR="002E01E6" w:rsidRDefault="001A0C5D">
      <w:pPr>
        <w:numPr>
          <w:ilvl w:val="1"/>
          <w:numId w:val="1"/>
        </w:numPr>
        <w:ind w:right="9" w:hanging="360"/>
      </w:pPr>
      <w:r>
        <w:t xml:space="preserve">wprowadzenie przez Użytkownika nieprawidłowych danych,  </w:t>
      </w:r>
    </w:p>
    <w:p w14:paraId="13D8AB36" w14:textId="77777777" w:rsidR="002E01E6" w:rsidRDefault="001A0C5D">
      <w:pPr>
        <w:numPr>
          <w:ilvl w:val="1"/>
          <w:numId w:val="1"/>
        </w:numPr>
        <w:spacing w:after="38"/>
        <w:ind w:right="9" w:hanging="360"/>
      </w:pPr>
      <w:r>
        <w:t xml:space="preserve">użytkowanie Modułu na Infrastrukturze niespełniającej ogólnie przyjętych w branży norm technicznych oraz bezpieczeństwa,  </w:t>
      </w:r>
    </w:p>
    <w:p w14:paraId="7A2CE957" w14:textId="77777777" w:rsidR="002E01E6" w:rsidRDefault="001A0C5D">
      <w:pPr>
        <w:numPr>
          <w:ilvl w:val="1"/>
          <w:numId w:val="1"/>
        </w:numPr>
        <w:spacing w:after="39"/>
        <w:ind w:right="9" w:hanging="360"/>
      </w:pPr>
      <w:r>
        <w:lastRenderedPageBreak/>
        <w:t xml:space="preserve">użytkowanie Modułu, MBD lub oprogramowania systemowego na Infrastrukturze niespełniającej Minimalnych parametrów wydajnościowych bądź zaleceń Producenta Modułu, określonych dla serwerów lub wskazanej ilości stanowisk roboczych,  </w:t>
      </w:r>
    </w:p>
    <w:p w14:paraId="2800ADB0" w14:textId="77777777" w:rsidR="002E01E6" w:rsidRDefault="001A0C5D">
      <w:pPr>
        <w:numPr>
          <w:ilvl w:val="1"/>
          <w:numId w:val="1"/>
        </w:numPr>
        <w:spacing w:after="40"/>
        <w:ind w:right="9" w:hanging="360"/>
      </w:pPr>
      <w:r>
        <w:t xml:space="preserve">użytkowanie Motoru Bazy Danych lub oprogramowania systemowego na Infrastrukturze niespełniającej minimalnych parametrów bądź zaleceń producentów Motoru Bazy Danych lub oprogramowania systemowego, publikowanych dla wersji bazy danych lub oprogramowania systemowego, z którymi w danym momencie eksploatowany jest Moduł,  </w:t>
      </w:r>
    </w:p>
    <w:p w14:paraId="3D13EED0" w14:textId="77777777" w:rsidR="002E01E6" w:rsidRDefault="001A0C5D">
      <w:pPr>
        <w:numPr>
          <w:ilvl w:val="1"/>
          <w:numId w:val="1"/>
        </w:numPr>
        <w:spacing w:after="38"/>
        <w:ind w:right="9" w:hanging="360"/>
      </w:pPr>
      <w:r>
        <w:t xml:space="preserve">współpraca Modułu z Motorem Bazy Danych lub oprogramowaniem systemowym w wersjach niewspieranych przez ich producentów.  </w:t>
      </w:r>
    </w:p>
    <w:p w14:paraId="40BD6C0B" w14:textId="77777777" w:rsidR="002E01E6" w:rsidRDefault="001A0C5D">
      <w:pPr>
        <w:numPr>
          <w:ilvl w:val="1"/>
          <w:numId w:val="1"/>
        </w:numPr>
        <w:ind w:right="9" w:hanging="360"/>
      </w:pPr>
      <w:r>
        <w:t xml:space="preserve">współpraca Modułu z Motorem Bazy Danych obciążonej innymi programami niż Oprogramowanie </w:t>
      </w:r>
    </w:p>
    <w:p w14:paraId="3DE6AA9A" w14:textId="77777777" w:rsidR="002E01E6" w:rsidRDefault="001A0C5D">
      <w:pPr>
        <w:spacing w:after="3" w:line="259" w:lineRule="auto"/>
        <w:ind w:left="10" w:right="163" w:hanging="10"/>
        <w:jc w:val="right"/>
      </w:pPr>
      <w:r>
        <w:t xml:space="preserve">Aplikacyjne w szczególności dodatkowymi instancjami bazodanowymi lub funkcjami w bazach danych,  </w:t>
      </w:r>
    </w:p>
    <w:p w14:paraId="552BB028" w14:textId="77777777" w:rsidR="002E01E6" w:rsidRDefault="001A0C5D">
      <w:pPr>
        <w:numPr>
          <w:ilvl w:val="1"/>
          <w:numId w:val="1"/>
        </w:numPr>
        <w:spacing w:after="40"/>
        <w:ind w:right="9" w:hanging="360"/>
      </w:pPr>
      <w:r>
        <w:t xml:space="preserve">użytkowanie Motoru Bazy Danych lub oprogramowania systemowego na Infrastrukturze znajdującej się w pomieszczeniach z niesprawną lub niewydolną klimatyzacją lub urządzeniami utrzymującymi odpowiednią wilgotność powietrza,  </w:t>
      </w:r>
    </w:p>
    <w:p w14:paraId="0811E30C" w14:textId="77777777" w:rsidR="002E01E6" w:rsidRDefault="001A0C5D">
      <w:pPr>
        <w:numPr>
          <w:ilvl w:val="1"/>
          <w:numId w:val="1"/>
        </w:numPr>
        <w:spacing w:after="20" w:line="251" w:lineRule="auto"/>
        <w:ind w:right="9" w:hanging="360"/>
      </w:pPr>
      <w:r>
        <w:t xml:space="preserve">użytkowanie Motoru Bazy Danych lub oprogramowania systemowego na Infrastrukturze znajdującej się w pomieszczeniach z niesprawną lub niewydolną instalacją elektryczną i zasilaniem elektrycznym,  </w:t>
      </w:r>
      <w:r>
        <w:rPr>
          <w:rFonts w:ascii="Segoe UI" w:eastAsia="Segoe UI" w:hAnsi="Segoe UI" w:cs="Segoe UI"/>
        </w:rPr>
        <w:t>k)</w:t>
      </w:r>
      <w:r>
        <w:t xml:space="preserve"> uszkodzenia nośników danych,  </w:t>
      </w:r>
    </w:p>
    <w:p w14:paraId="31400825" w14:textId="77777777" w:rsidR="002E01E6" w:rsidRDefault="001A0C5D">
      <w:pPr>
        <w:numPr>
          <w:ilvl w:val="1"/>
          <w:numId w:val="2"/>
        </w:numPr>
        <w:ind w:right="9" w:hanging="360"/>
      </w:pPr>
      <w:r>
        <w:t xml:space="preserve">działanie wirusa komputerowego,  </w:t>
      </w:r>
    </w:p>
    <w:p w14:paraId="0085438B" w14:textId="77777777" w:rsidR="002E01E6" w:rsidRDefault="001A0C5D">
      <w:pPr>
        <w:numPr>
          <w:ilvl w:val="1"/>
          <w:numId w:val="2"/>
        </w:numPr>
        <w:spacing w:after="38"/>
        <w:ind w:right="9" w:hanging="360"/>
      </w:pPr>
      <w:r>
        <w:t xml:space="preserve">wdrożenie Modułu wykonane w sposób wadliwy, z wyłączeniem sytuacji, w której wdrożenie było wykonywane przez Wykonawcę,  </w:t>
      </w:r>
    </w:p>
    <w:p w14:paraId="137CE5A5" w14:textId="77777777" w:rsidR="002E01E6" w:rsidRDefault="001A0C5D">
      <w:pPr>
        <w:numPr>
          <w:ilvl w:val="1"/>
          <w:numId w:val="2"/>
        </w:numPr>
        <w:ind w:right="9" w:hanging="360"/>
      </w:pPr>
      <w:r>
        <w:t xml:space="preserve">niewłaściwa parametryzacja Modułu lub oprogramowania systemowego i Motoru Bazy Danych, z którymi Moduł współpracuje, z wyłączeniem sytuacji, w której parametryzacja była wykonywana przez </w:t>
      </w:r>
    </w:p>
    <w:p w14:paraId="39829C9F" w14:textId="77777777" w:rsidR="002E01E6" w:rsidRDefault="001A0C5D">
      <w:pPr>
        <w:spacing w:after="41"/>
        <w:ind w:left="788" w:right="9" w:firstLine="0"/>
      </w:pPr>
      <w:r>
        <w:t xml:space="preserve">Wykonawcę,  </w:t>
      </w:r>
    </w:p>
    <w:p w14:paraId="62BF4F25" w14:textId="77777777" w:rsidR="002E01E6" w:rsidRDefault="001A0C5D">
      <w:pPr>
        <w:numPr>
          <w:ilvl w:val="1"/>
          <w:numId w:val="2"/>
        </w:numPr>
        <w:spacing w:after="41"/>
        <w:ind w:right="9" w:hanging="360"/>
      </w:pPr>
      <w:r>
        <w:t xml:space="preserve">wszelkie działania Zamawiającego lub osób trzecich polegające na modyfikacji Oprogramowania Aplikacyjnego, ingerencji w to Oprogramowanie, z naruszeniem warunków licencyjnych nałożonych na Zamawiającego postanowieniami Umowy lub zgodne z tymi warunkami, lecz przeprowadzone z wykorzystaniem narządzi nieudostępnionych przez Wykonawcę albo zapisanie danych w instancji bazy danych z którą współpracuje Oprogramowanie Aplikacyjne przez inne programy lub narzędzia,   </w:t>
      </w:r>
    </w:p>
    <w:p w14:paraId="604C3C9E" w14:textId="77777777" w:rsidR="002E01E6" w:rsidRDefault="001A0C5D">
      <w:pPr>
        <w:numPr>
          <w:ilvl w:val="1"/>
          <w:numId w:val="2"/>
        </w:numPr>
        <w:spacing w:after="43"/>
        <w:ind w:right="9" w:hanging="360"/>
      </w:pPr>
      <w:r>
        <w:t xml:space="preserve">wszelkie działania Zamawiającego lub osób trzecich ingerujące w programy, z którymi Oprogramowanie Aplikacyjne zostało zintegrowane w zakresie wywołującym skutki dla tej integracji (sterowniki laboratoryjne, interfejsy HL7, interfejsy DICOM, web service, inne),  </w:t>
      </w:r>
    </w:p>
    <w:p w14:paraId="67BE751A" w14:textId="77777777" w:rsidR="002E01E6" w:rsidRDefault="001A0C5D">
      <w:pPr>
        <w:numPr>
          <w:ilvl w:val="1"/>
          <w:numId w:val="2"/>
        </w:numPr>
        <w:spacing w:after="35"/>
        <w:ind w:right="9" w:hanging="360"/>
      </w:pPr>
      <w:r>
        <w:t xml:space="preserve">niezainstalowanie przez Zamawiającego opublikowanych w serwisie Helpdesk Uaktualnień bądź obowiązkowych Rozwinięć Modułu,  </w:t>
      </w:r>
    </w:p>
    <w:p w14:paraId="109F6261" w14:textId="77777777" w:rsidR="002E01E6" w:rsidRDefault="001A0C5D">
      <w:pPr>
        <w:numPr>
          <w:ilvl w:val="1"/>
          <w:numId w:val="2"/>
        </w:numPr>
        <w:spacing w:after="37"/>
        <w:ind w:right="9" w:hanging="360"/>
      </w:pPr>
      <w:r>
        <w:t xml:space="preserve">brak zgłoszenia niepomyślnego wykonania aktualizacji Modułu i jego dalsza eksploatacja mimo pojawiania się informacji o błędach (dotyczy także logów),  </w:t>
      </w:r>
    </w:p>
    <w:p w14:paraId="4D8DE759" w14:textId="77777777" w:rsidR="002E01E6" w:rsidRDefault="001A0C5D">
      <w:pPr>
        <w:numPr>
          <w:ilvl w:val="1"/>
          <w:numId w:val="2"/>
        </w:numPr>
        <w:ind w:right="9" w:hanging="360"/>
      </w:pPr>
      <w:r>
        <w:t xml:space="preserve">niezastosowanie się Zamawiającego do zaleceń w zakresie eksploatacji Modułu lub jego  </w:t>
      </w:r>
    </w:p>
    <w:p w14:paraId="57F11F71" w14:textId="77777777" w:rsidR="002E01E6" w:rsidRDefault="001A0C5D">
      <w:pPr>
        <w:numPr>
          <w:ilvl w:val="1"/>
          <w:numId w:val="2"/>
        </w:numPr>
        <w:ind w:right="9" w:hanging="360"/>
      </w:pPr>
      <w:r>
        <w:t xml:space="preserve">Uaktualnień bądź Rozwinięć opublikowanych przez Producenta Modułu,  </w:t>
      </w:r>
    </w:p>
    <w:p w14:paraId="58501149" w14:textId="77777777" w:rsidR="002E01E6" w:rsidRDefault="001A0C5D">
      <w:pPr>
        <w:numPr>
          <w:ilvl w:val="1"/>
          <w:numId w:val="2"/>
        </w:numPr>
        <w:spacing w:after="40"/>
        <w:ind w:right="9" w:hanging="360"/>
      </w:pPr>
      <w:r>
        <w:t xml:space="preserve">użytkowanie Modułu z naruszeniem warunków licencyjnych nałożonych na Zamawiającego postanowieniami Umowy,  </w:t>
      </w:r>
    </w:p>
    <w:p w14:paraId="12B3F231" w14:textId="77777777" w:rsidR="002E01E6" w:rsidRDefault="001A0C5D">
      <w:pPr>
        <w:numPr>
          <w:ilvl w:val="1"/>
          <w:numId w:val="2"/>
        </w:numPr>
        <w:ind w:right="9" w:hanging="360"/>
      </w:pPr>
      <w:r>
        <w:t xml:space="preserve">blokowanie funkcji Modułu przez inne oprogramowanie, np. programy antywirusowe, </w:t>
      </w:r>
      <w:r>
        <w:rPr>
          <w:rFonts w:ascii="Segoe UI" w:eastAsia="Segoe UI" w:hAnsi="Segoe UI" w:cs="Segoe UI"/>
        </w:rPr>
        <w:t>w)</w:t>
      </w:r>
      <w:r>
        <w:t xml:space="preserve"> działanie Siły Wyższej,  </w:t>
      </w:r>
    </w:p>
    <w:p w14:paraId="1C5EFF05" w14:textId="77777777" w:rsidR="002E01E6" w:rsidRDefault="001A0C5D">
      <w:pPr>
        <w:ind w:left="437" w:right="9" w:firstLine="0"/>
      </w:pPr>
      <w:r>
        <w:t xml:space="preserve">Szczególnymi rodzajami Błędów Aplikacji są Awarie oraz Usterki Programistyczne.  </w:t>
      </w:r>
    </w:p>
    <w:p w14:paraId="036A25A8" w14:textId="77777777" w:rsidR="002E01E6" w:rsidRDefault="001A0C5D">
      <w:pPr>
        <w:numPr>
          <w:ilvl w:val="0"/>
          <w:numId w:val="1"/>
        </w:numPr>
        <w:ind w:right="9" w:hanging="360"/>
      </w:pPr>
      <w:r>
        <w:t xml:space="preserve">Awaria (błąd krytyczny) – krytyczny Błąd Aplikacji powodujący nieprawidłowość jej działania, która prowadzi do zatrzymania eksploatacji Aplikacji, utraty danych lub naruszenia ich spójności, w wyniku którego niemożliwe jest prowadzenie bieżącej działalności przy użyciu Oprogramowania Aplikacyjnego. </w:t>
      </w:r>
    </w:p>
    <w:p w14:paraId="1A335269" w14:textId="77777777" w:rsidR="002E01E6" w:rsidRDefault="001A0C5D">
      <w:pPr>
        <w:numPr>
          <w:ilvl w:val="0"/>
          <w:numId w:val="1"/>
        </w:numPr>
        <w:spacing w:after="20" w:line="251" w:lineRule="auto"/>
        <w:ind w:right="9" w:hanging="360"/>
      </w:pPr>
      <w:r>
        <w:t xml:space="preserve">Usterka Programistyczna – Błąd Aplikacji, mimo identyfikacji którego Aplikacja nadal funkcjonuje, lecz jej eksploatacja jest uciążliwa, skomplikowana lub spowolniona, a usunięcie Błędu wymaga wykonania prac programistycznych.  </w:t>
      </w:r>
    </w:p>
    <w:p w14:paraId="3DED3859" w14:textId="77777777" w:rsidR="002E01E6" w:rsidRDefault="001A0C5D">
      <w:pPr>
        <w:numPr>
          <w:ilvl w:val="0"/>
          <w:numId w:val="1"/>
        </w:numPr>
        <w:ind w:right="9" w:hanging="360"/>
      </w:pPr>
      <w:r>
        <w:t xml:space="preserve">Konsultacja – usługa świadczona przez Wykonawcę polegająca na udzielaniu Zamawiającemu wyjaśnień w kwestiach dotyczących Oprogramowania Aplikacyjnego.  </w:t>
      </w:r>
    </w:p>
    <w:p w14:paraId="50977CA2" w14:textId="77777777" w:rsidR="002E01E6" w:rsidRDefault="001A0C5D">
      <w:pPr>
        <w:numPr>
          <w:ilvl w:val="0"/>
          <w:numId w:val="1"/>
        </w:numPr>
        <w:ind w:right="9" w:hanging="360"/>
      </w:pPr>
      <w:r>
        <w:lastRenderedPageBreak/>
        <w:t xml:space="preserve">Help </w:t>
      </w:r>
      <w:proofErr w:type="spellStart"/>
      <w:r>
        <w:t>Desk</w:t>
      </w:r>
      <w:proofErr w:type="spellEnd"/>
      <w:r>
        <w:t xml:space="preserve"> (HD) – serwis internetowy udostępniony przez Wykonawcę dedykowany do ewidencji i obsługi Zgłoszeń Serwisowych, udostępniania Uaktualnień Aplikacji, publikowania wymogów, informacji i procedur dotyczących Oprogramowania Aplikacyjnego, Infrastruktury IT oraz MBD.  </w:t>
      </w:r>
    </w:p>
    <w:p w14:paraId="5E952592" w14:textId="77777777" w:rsidR="002E01E6" w:rsidRDefault="001A0C5D">
      <w:pPr>
        <w:numPr>
          <w:ilvl w:val="0"/>
          <w:numId w:val="1"/>
        </w:numPr>
        <w:ind w:right="9" w:hanging="360"/>
      </w:pPr>
      <w:r>
        <w:t xml:space="preserve">Zgłoszenie Serwisowe (Zgłoszenie) – zaewidencjonowane w HD zdarzenie dotyczące Oprogramowania Aplikacyjnego lub MBD, implikujące wykonanie na rzecz Zamawiającego usługi informatycznej przez Wykonawcę na zasadach określonych w OPZ.  </w:t>
      </w:r>
    </w:p>
    <w:p w14:paraId="1ACF4043" w14:textId="77777777" w:rsidR="002E01E6" w:rsidRDefault="001A0C5D">
      <w:pPr>
        <w:numPr>
          <w:ilvl w:val="0"/>
          <w:numId w:val="1"/>
        </w:numPr>
        <w:ind w:right="9" w:hanging="360"/>
      </w:pPr>
      <w:r>
        <w:t xml:space="preserve">Użytkownik HD – zadeklarowana w Help </w:t>
      </w:r>
      <w:proofErr w:type="spellStart"/>
      <w:r>
        <w:t>Desk</w:t>
      </w:r>
      <w:proofErr w:type="spellEnd"/>
      <w:r>
        <w:t xml:space="preserve"> osoba fizyczna desygnowana przez Zamawiającego do bezpośredniej współpracy z Wykonawcą, w tym do dokonywania, ewidencji i edycji lub/i podglądu Zgłoszeń Serwisowych.  </w:t>
      </w:r>
    </w:p>
    <w:p w14:paraId="1BE1053C" w14:textId="77777777" w:rsidR="002E01E6" w:rsidRDefault="001A0C5D">
      <w:pPr>
        <w:numPr>
          <w:ilvl w:val="0"/>
          <w:numId w:val="1"/>
        </w:numPr>
        <w:ind w:right="9" w:hanging="360"/>
      </w:pPr>
      <w:r>
        <w:t xml:space="preserve">Administrator – Użytkownik, który odbył szkolenie z administracji pakietu Oprogramowania Aplikacyjnego objętego usługami uwzględnionymi w Umowie, który jest uprawniony ze Strony Zamawiającego do dokonywania Zgłoszeń Serwisowych w HD i nadawania uprawnień innym Użytkownikom HD.  </w:t>
      </w:r>
    </w:p>
    <w:p w14:paraId="22929FCC" w14:textId="77777777" w:rsidR="002E01E6" w:rsidRDefault="001A0C5D">
      <w:pPr>
        <w:numPr>
          <w:ilvl w:val="0"/>
          <w:numId w:val="1"/>
        </w:numPr>
        <w:ind w:right="9" w:hanging="360"/>
      </w:pPr>
      <w:r>
        <w:t xml:space="preserve">Uaktualnienie (update) – wszelkie powszechnie udostępniane przez Producenta modyfikacje Oprogramowania Aplikacyjnego powodujące usunięcie wykrytych Błędów Aplikacji.  </w:t>
      </w:r>
    </w:p>
    <w:p w14:paraId="6E091625" w14:textId="77777777" w:rsidR="002E01E6" w:rsidRDefault="001A0C5D">
      <w:pPr>
        <w:numPr>
          <w:ilvl w:val="0"/>
          <w:numId w:val="1"/>
        </w:numPr>
        <w:ind w:right="9" w:hanging="360"/>
      </w:pPr>
      <w:r>
        <w:t>Rozwinięcie (</w:t>
      </w:r>
      <w:proofErr w:type="spellStart"/>
      <w:r>
        <w:t>upgrade</w:t>
      </w:r>
      <w:proofErr w:type="spellEnd"/>
      <w:r>
        <w:t xml:space="preserve">) – wszelkie powszechnie udostępniane przez Producenta nowe wersje lub inne niż Uaktualnienie (update) modyfikacje Oprogramowania Aplikacyjnego, zmieniające dotychczasową funkcjonalność Oprogramowania Aplikacyjnego.  </w:t>
      </w:r>
    </w:p>
    <w:p w14:paraId="6DA37CC1" w14:textId="77777777" w:rsidR="002E01E6" w:rsidRDefault="001A0C5D">
      <w:pPr>
        <w:numPr>
          <w:ilvl w:val="0"/>
          <w:numId w:val="1"/>
        </w:numPr>
        <w:ind w:right="9" w:hanging="360"/>
      </w:pPr>
      <w:r>
        <w:t xml:space="preserve">Obejście – udostępnione Zamawiającemu doraźne rozwiązanie mające na celu zminimalizowanie skutków Błędu Aplikacji, zanim zostanie całkowicie usunięty. Zastosowanie Obejścia jest zależne od woli Wykonawcy, a w wypadku jego wdrożenia przewidziane w OPZ w punkcie: warunki brzegowe realizacji usług dla usunięcia poszczególnych Błędów Aplikacji zostają wydłużone o 50 %.  </w:t>
      </w:r>
    </w:p>
    <w:p w14:paraId="33F5E6EF" w14:textId="77777777" w:rsidR="002E01E6" w:rsidRDefault="001A0C5D">
      <w:pPr>
        <w:numPr>
          <w:ilvl w:val="0"/>
          <w:numId w:val="1"/>
        </w:numPr>
        <w:ind w:right="9" w:hanging="360"/>
      </w:pPr>
      <w:r>
        <w:t xml:space="preserve">Czas Reakcji – okres liczony od zaewidencjonowania Zgłoszenia Serwisowego do zmiany jego statusu na zarejestrowane.  </w:t>
      </w:r>
    </w:p>
    <w:p w14:paraId="7BA92B2C" w14:textId="77777777" w:rsidR="002E01E6" w:rsidRDefault="001A0C5D">
      <w:pPr>
        <w:numPr>
          <w:ilvl w:val="0"/>
          <w:numId w:val="1"/>
        </w:numPr>
        <w:ind w:right="9" w:hanging="360"/>
      </w:pPr>
      <w:r>
        <w:t xml:space="preserve">Czas Naprawy - czas pomiędzy Zgłoszeniem Serwisowym a usunięciem/rozwiązaniem przyczyny jego zgłoszenia. </w:t>
      </w:r>
    </w:p>
    <w:p w14:paraId="23EA3AB6" w14:textId="77777777" w:rsidR="002E01E6" w:rsidRDefault="001A0C5D">
      <w:pPr>
        <w:numPr>
          <w:ilvl w:val="0"/>
          <w:numId w:val="1"/>
        </w:numPr>
        <w:ind w:right="9" w:hanging="360"/>
      </w:pPr>
      <w:r>
        <w:t xml:space="preserve">Dokumentacja – towarzyszące Oprogramowaniu Aplikacyjnemu lub - odpowiednio jego Uaktualnieniom bądź Rozwinięciom, materiały zawierające opis charakterystyki oraz sposobu działania Modułu, w tym opis cech i parametrów funkcjonalnych oraz </w:t>
      </w:r>
      <w:proofErr w:type="spellStart"/>
      <w:r>
        <w:t>pozafunkcjonalnych</w:t>
      </w:r>
      <w:proofErr w:type="spellEnd"/>
      <w:r>
        <w:t xml:space="preserve"> niezależnie od formy ich wyrażenia oraz sposobu udostępnienia ZAMAWIAJĄCEMU.  </w:t>
      </w:r>
    </w:p>
    <w:p w14:paraId="6BDB182E" w14:textId="77777777" w:rsidR="002E01E6" w:rsidRDefault="001A0C5D">
      <w:pPr>
        <w:numPr>
          <w:ilvl w:val="0"/>
          <w:numId w:val="1"/>
        </w:numPr>
        <w:ind w:right="9" w:hanging="360"/>
      </w:pPr>
      <w:r>
        <w:t xml:space="preserve">Nośnik – fizyczny środek (materiał lub urządzenie) przechowujący lub przeznaczony do przechowywania w nim danych (ciągów symboli).  </w:t>
      </w:r>
    </w:p>
    <w:p w14:paraId="4F3B822A" w14:textId="77777777" w:rsidR="002E01E6" w:rsidRDefault="001A0C5D">
      <w:pPr>
        <w:numPr>
          <w:ilvl w:val="0"/>
          <w:numId w:val="1"/>
        </w:numPr>
        <w:ind w:right="9" w:hanging="360"/>
      </w:pPr>
      <w:r>
        <w:t xml:space="preserve">Serwis – Dział Wykonawcy/Producenta dedykowany do świadczenia Usług Serwisowych.  </w:t>
      </w:r>
    </w:p>
    <w:p w14:paraId="38FD5D00" w14:textId="77777777" w:rsidR="002E01E6" w:rsidRDefault="001A0C5D">
      <w:pPr>
        <w:numPr>
          <w:ilvl w:val="0"/>
          <w:numId w:val="1"/>
        </w:numPr>
        <w:ind w:right="9" w:hanging="360"/>
      </w:pPr>
      <w:r>
        <w:t xml:space="preserve">Dni robocze – dni tygodnia od poniedziałku do piątku, z wyłączeniem dni ustawowo wolnych od pracy.  </w:t>
      </w:r>
    </w:p>
    <w:p w14:paraId="6AE5975F" w14:textId="77777777" w:rsidR="002E01E6" w:rsidRDefault="001A0C5D">
      <w:pPr>
        <w:numPr>
          <w:ilvl w:val="0"/>
          <w:numId w:val="1"/>
        </w:numPr>
        <w:ind w:right="9" w:hanging="360"/>
      </w:pPr>
      <w:r>
        <w:t xml:space="preserve">Godziny Robocze – godziny od 08:00 do 16:00 w każdym Dniu Roboczym. </w:t>
      </w:r>
    </w:p>
    <w:p w14:paraId="04ED1791" w14:textId="77777777" w:rsidR="002E01E6" w:rsidRDefault="001A0C5D">
      <w:pPr>
        <w:numPr>
          <w:ilvl w:val="0"/>
          <w:numId w:val="1"/>
        </w:numPr>
        <w:ind w:right="9" w:hanging="360"/>
      </w:pPr>
      <w:r>
        <w:t xml:space="preserve">Zdalny dostęp – analogowe lub cyfrowe łącze wydajnej transmisji danych pomiędzy węzłem infrastruktury siedziby Wykonawcy, a węzłem infrastruktury zapewnianym przez Zamawiającego, umożliwiające realizować usługi serwisowe lub konfiguracyjne </w:t>
      </w:r>
    </w:p>
    <w:p w14:paraId="16ADD97D" w14:textId="77777777" w:rsidR="002E01E6" w:rsidRDefault="002E01E6">
      <w:pPr>
        <w:spacing w:after="7" w:line="259" w:lineRule="auto"/>
        <w:ind w:left="77" w:right="0" w:firstLine="0"/>
        <w:jc w:val="left"/>
      </w:pPr>
    </w:p>
    <w:p w14:paraId="267D52A6" w14:textId="77777777" w:rsidR="002E01E6" w:rsidRDefault="001A0C5D">
      <w:pPr>
        <w:spacing w:after="4" w:line="259" w:lineRule="auto"/>
        <w:ind w:left="805" w:right="499" w:hanging="10"/>
        <w:jc w:val="center"/>
      </w:pPr>
      <w:r>
        <w:rPr>
          <w:b/>
        </w:rPr>
        <w:t xml:space="preserve">§2  </w:t>
      </w:r>
    </w:p>
    <w:p w14:paraId="30D873A9" w14:textId="77777777" w:rsidR="002E01E6" w:rsidRDefault="001A0C5D">
      <w:pPr>
        <w:spacing w:after="75" w:line="259" w:lineRule="auto"/>
        <w:ind w:left="805" w:right="868" w:hanging="10"/>
        <w:jc w:val="center"/>
      </w:pPr>
      <w:r>
        <w:rPr>
          <w:b/>
        </w:rPr>
        <w:t xml:space="preserve">POSTANOWIENIA OGÓLNE </w:t>
      </w:r>
    </w:p>
    <w:p w14:paraId="7AD9ED90" w14:textId="75DF67E6" w:rsidR="002E01E6" w:rsidRDefault="001A0C5D" w:rsidP="001A0C5D">
      <w:pPr>
        <w:spacing w:after="38"/>
        <w:ind w:left="62" w:right="9" w:firstLine="0"/>
      </w:pPr>
      <w:r>
        <w:t xml:space="preserve">Umowa została zawarta w wyniku udzielenia zamówienia publicznego przeprowadzonego w na podstawie art. 132 ustawy z dnia 11 września 2019 r. Prawo zamówień publicznych pn. „Usprawnienie funkcjonowania </w:t>
      </w:r>
      <w:r w:rsidR="00427BAA">
        <w:t xml:space="preserve">              </w:t>
      </w:r>
      <w:r>
        <w:t xml:space="preserve">i poprawa jakości opieki medycznej </w:t>
      </w:r>
      <w:r w:rsidRPr="001A0C5D">
        <w:t>w Samodzielnym Publicznym Zakładzie Opieki Zdrowotnej w Słupcy</w:t>
      </w:r>
      <w:ins w:id="0" w:author="Estera Urbaniak" w:date="2025-12-22T08:28:00Z" w16du:dateUtc="2025-12-22T07:28:00Z">
        <w:r w:rsidR="00C45212">
          <w:t xml:space="preserve"> </w:t>
        </w:r>
      </w:ins>
      <w:r>
        <w:t>poprzez transformację cyfrową systemów informatycznych, zakup sprzętu informatycznego oraz wdrożenie rozwiązań</w:t>
      </w:r>
      <w:r w:rsidR="00427BAA">
        <w:t xml:space="preserve"> </w:t>
      </w:r>
      <w:r>
        <w:t xml:space="preserve">w zakresie </w:t>
      </w:r>
      <w:proofErr w:type="spellStart"/>
      <w:r>
        <w:t>cyberbezpieczeństwa</w:t>
      </w:r>
      <w:proofErr w:type="spellEnd"/>
      <w:r>
        <w:t xml:space="preserve">” w ramach Inwestycji D1.1.2 „Przyspieszenie procesów transformacji cyfrowej ochrony zdrowia poprzez dalszy rozwój usług cyfrowych w ochronie zdrowia” będącej elementem komponentu D „Efektywność, dostępność i jakość systemu ochrony zdrowia” KPO. </w:t>
      </w:r>
    </w:p>
    <w:p w14:paraId="1739BD46" w14:textId="77777777" w:rsidR="00C92D2D" w:rsidRDefault="00C92D2D" w:rsidP="001A0C5D">
      <w:pPr>
        <w:spacing w:after="38"/>
        <w:ind w:left="62" w:right="9" w:firstLine="0"/>
      </w:pPr>
    </w:p>
    <w:p w14:paraId="0A8853DA" w14:textId="77777777" w:rsidR="00DC25D1" w:rsidRDefault="00DC25D1" w:rsidP="001A0C5D">
      <w:pPr>
        <w:spacing w:after="38"/>
        <w:ind w:left="62" w:right="9" w:firstLine="0"/>
      </w:pPr>
    </w:p>
    <w:p w14:paraId="48FB6728" w14:textId="77777777" w:rsidR="00DC25D1" w:rsidRDefault="00DC25D1" w:rsidP="001A0C5D">
      <w:pPr>
        <w:spacing w:after="38"/>
        <w:ind w:left="62" w:right="9" w:firstLine="0"/>
      </w:pPr>
    </w:p>
    <w:p w14:paraId="2AFBA3D9" w14:textId="77777777" w:rsidR="00DC25D1" w:rsidRDefault="00DC25D1" w:rsidP="001A0C5D">
      <w:pPr>
        <w:spacing w:after="38"/>
        <w:ind w:left="62" w:right="9" w:firstLine="0"/>
      </w:pPr>
    </w:p>
    <w:p w14:paraId="157B9EFB" w14:textId="77777777" w:rsidR="002E01E6" w:rsidRDefault="002E01E6">
      <w:pPr>
        <w:spacing w:after="2" w:line="259" w:lineRule="auto"/>
        <w:ind w:left="129" w:right="0" w:firstLine="0"/>
        <w:jc w:val="center"/>
      </w:pPr>
    </w:p>
    <w:p w14:paraId="428ECBCA" w14:textId="77777777" w:rsidR="002E01E6" w:rsidRDefault="001A0C5D">
      <w:pPr>
        <w:spacing w:after="4" w:line="259" w:lineRule="auto"/>
        <w:ind w:left="805" w:right="499" w:hanging="10"/>
        <w:jc w:val="center"/>
      </w:pPr>
      <w:r>
        <w:rPr>
          <w:b/>
        </w:rPr>
        <w:lastRenderedPageBreak/>
        <w:t xml:space="preserve">§3  </w:t>
      </w:r>
    </w:p>
    <w:p w14:paraId="7B2CDE98" w14:textId="77777777" w:rsidR="002E01E6" w:rsidRDefault="001A0C5D">
      <w:pPr>
        <w:spacing w:after="4" w:line="259" w:lineRule="auto"/>
        <w:ind w:left="805" w:right="767" w:hanging="10"/>
        <w:jc w:val="center"/>
      </w:pPr>
      <w:r>
        <w:rPr>
          <w:b/>
        </w:rPr>
        <w:t xml:space="preserve">PRZEDMIOT UMOWY </w:t>
      </w:r>
    </w:p>
    <w:p w14:paraId="036461BC" w14:textId="77777777" w:rsidR="002E01E6" w:rsidRDefault="002E01E6" w:rsidP="00F62BE9">
      <w:pPr>
        <w:spacing w:after="12" w:line="259" w:lineRule="auto"/>
        <w:ind w:left="77" w:right="0" w:firstLine="0"/>
      </w:pPr>
    </w:p>
    <w:p w14:paraId="3D062E28" w14:textId="5D9B38FF" w:rsidR="002E01E6" w:rsidRDefault="001A0C5D" w:rsidP="00F62BE9">
      <w:pPr>
        <w:numPr>
          <w:ilvl w:val="0"/>
          <w:numId w:val="3"/>
        </w:numPr>
        <w:ind w:right="222"/>
      </w:pPr>
      <w:r>
        <w:t xml:space="preserve">Przedmiotem Umowy jest: „Usprawnienie funkcjonowania i poprawa jakości opieki medycznej </w:t>
      </w:r>
      <w:ins w:id="1" w:author="Estera Urbaniak" w:date="2025-12-18T09:46:00Z" w16du:dateUtc="2025-12-18T08:46:00Z">
        <w:r w:rsidR="00DC25D1">
          <w:t xml:space="preserve">                  </w:t>
        </w:r>
      </w:ins>
      <w:r>
        <w:t xml:space="preserve">w </w:t>
      </w:r>
      <w:r w:rsidRPr="001A0C5D">
        <w:rPr>
          <w:bCs/>
        </w:rPr>
        <w:t>Samodzielnym Publicznym Zakładzie Opieki Zdrowotnej w Słupcy</w:t>
      </w:r>
      <w:r w:rsidR="005147D9">
        <w:rPr>
          <w:bCs/>
        </w:rPr>
        <w:t xml:space="preserve"> </w:t>
      </w:r>
      <w:r>
        <w:t xml:space="preserve">poprzez transformację cyfrową systemów informatycznych, zakup sprzętu informatycznego oraz wdrożenie rozwiązań w zakresie </w:t>
      </w:r>
      <w:proofErr w:type="spellStart"/>
      <w:r>
        <w:t>cyberbezpieczeństwa</w:t>
      </w:r>
      <w:proofErr w:type="spellEnd"/>
      <w:r>
        <w:t xml:space="preserve">” realizowana w ramach Inwestycja D1.1.2 „Przyspieszenie procesów transformacji cyfrowej ochrony zdrowia poprzez dalszy rozwój usług cyfrowych w ochronie zdrowia” Komponent D „Efektywność, dostępność i jakość systemu ochrony zdrowia”. </w:t>
      </w:r>
    </w:p>
    <w:p w14:paraId="31258B99" w14:textId="77777777" w:rsidR="002E01E6" w:rsidRDefault="001A0C5D">
      <w:pPr>
        <w:spacing w:after="24" w:line="250" w:lineRule="auto"/>
        <w:ind w:left="445" w:right="0" w:hanging="10"/>
        <w:jc w:val="left"/>
      </w:pPr>
      <w:r>
        <w:rPr>
          <w:b/>
        </w:rPr>
        <w:t xml:space="preserve">Przedmiot zamówienia składa z następujących Zadań:  </w:t>
      </w:r>
    </w:p>
    <w:p w14:paraId="086948F9" w14:textId="77777777" w:rsidR="002E01E6" w:rsidRDefault="001A0C5D">
      <w:pPr>
        <w:numPr>
          <w:ilvl w:val="1"/>
          <w:numId w:val="3"/>
        </w:numPr>
        <w:spacing w:after="24" w:line="250" w:lineRule="auto"/>
        <w:ind w:left="793" w:right="0"/>
        <w:jc w:val="left"/>
      </w:pPr>
      <w:r>
        <w:rPr>
          <w:b/>
        </w:rPr>
        <w:t xml:space="preserve">INTEGRACJA I ROZBUDOWA SYSTEMÓW INFORMATYCZNYCH ŚWIADCZENIODAWCY </w:t>
      </w:r>
    </w:p>
    <w:p w14:paraId="4A212A82" w14:textId="77777777" w:rsidR="002E01E6" w:rsidRDefault="001A0C5D">
      <w:pPr>
        <w:numPr>
          <w:ilvl w:val="1"/>
          <w:numId w:val="3"/>
        </w:numPr>
        <w:spacing w:after="24" w:line="250" w:lineRule="auto"/>
        <w:ind w:left="793" w:right="0"/>
        <w:jc w:val="left"/>
      </w:pPr>
      <w:r>
        <w:rPr>
          <w:b/>
        </w:rPr>
        <w:t xml:space="preserve">DIGITALIZACJA DOKUMENTACJI MEDYCZNEJ ISTOTNEJ Z PUNKTU WIDZENIA LECZENIA I PROFILAKTYKI </w:t>
      </w:r>
    </w:p>
    <w:p w14:paraId="7568A3F3" w14:textId="77777777" w:rsidR="002E01E6" w:rsidRDefault="001A0C5D">
      <w:pPr>
        <w:numPr>
          <w:ilvl w:val="1"/>
          <w:numId w:val="3"/>
        </w:numPr>
        <w:spacing w:after="24" w:line="250" w:lineRule="auto"/>
        <w:ind w:left="793" w:right="0"/>
        <w:jc w:val="left"/>
      </w:pPr>
      <w:r>
        <w:rPr>
          <w:b/>
        </w:rPr>
        <w:t xml:space="preserve">DZIAŁANIA ZWIĘKSZAJĄCE POZIOM CYBERBEZPIECZEŃSTWA SZPITALA </w:t>
      </w:r>
    </w:p>
    <w:p w14:paraId="4A66A29A" w14:textId="77777777" w:rsidR="002E01E6" w:rsidRDefault="001A0C5D">
      <w:pPr>
        <w:numPr>
          <w:ilvl w:val="1"/>
          <w:numId w:val="3"/>
        </w:numPr>
        <w:spacing w:after="24" w:line="250" w:lineRule="auto"/>
        <w:ind w:left="793" w:right="0"/>
        <w:jc w:val="left"/>
      </w:pPr>
      <w:r>
        <w:rPr>
          <w:b/>
        </w:rPr>
        <w:t xml:space="preserve">WDROŻENIE ROZWIĄZAŃ AI I PODŁĄCZENIE DO CENTRALNEGO REPOZYTORIUM DANYCH MEDYCZNYCH </w:t>
      </w:r>
    </w:p>
    <w:p w14:paraId="5E78DB90" w14:textId="77777777" w:rsidR="002E01E6" w:rsidRDefault="001A0C5D">
      <w:pPr>
        <w:numPr>
          <w:ilvl w:val="0"/>
          <w:numId w:val="3"/>
        </w:numPr>
        <w:ind w:right="9"/>
      </w:pPr>
      <w:r>
        <w:t xml:space="preserve">Szczegółowy zakres Przedmiotu Umowy zawiera </w:t>
      </w:r>
      <w:r>
        <w:rPr>
          <w:b/>
        </w:rPr>
        <w:t>Załącznik nr 1 do Umowy</w:t>
      </w:r>
      <w:r>
        <w:t xml:space="preserve"> - Opis przedmiotu zamówienia (OPZ). </w:t>
      </w:r>
    </w:p>
    <w:p w14:paraId="5D8C198C" w14:textId="77777777" w:rsidR="002E01E6" w:rsidRDefault="001A0C5D">
      <w:pPr>
        <w:numPr>
          <w:ilvl w:val="0"/>
          <w:numId w:val="3"/>
        </w:numPr>
        <w:ind w:right="9"/>
      </w:pPr>
      <w:r>
        <w:t xml:space="preserve">Szczegółowe warunki świadczenia gwarancji zostały zawarte w </w:t>
      </w:r>
      <w:r>
        <w:rPr>
          <w:b/>
        </w:rPr>
        <w:t>Załącznik nr 1 do Umowy</w:t>
      </w:r>
      <w:r>
        <w:t xml:space="preserve"> - Opis przedmiotu zamówienia (OPZ). </w:t>
      </w:r>
    </w:p>
    <w:p w14:paraId="62BD01D3" w14:textId="77777777" w:rsidR="002E01E6" w:rsidRDefault="002E01E6">
      <w:pPr>
        <w:spacing w:after="7" w:line="259" w:lineRule="auto"/>
        <w:ind w:left="129" w:right="0" w:firstLine="0"/>
        <w:jc w:val="center"/>
      </w:pPr>
    </w:p>
    <w:p w14:paraId="07FBE00F" w14:textId="77777777" w:rsidR="002E01E6" w:rsidRDefault="001A0C5D">
      <w:pPr>
        <w:spacing w:after="4" w:line="259" w:lineRule="auto"/>
        <w:ind w:left="805" w:right="499" w:hanging="10"/>
        <w:jc w:val="center"/>
      </w:pPr>
      <w:r>
        <w:rPr>
          <w:b/>
        </w:rPr>
        <w:t xml:space="preserve">§4  </w:t>
      </w:r>
    </w:p>
    <w:p w14:paraId="64CF6235" w14:textId="77777777" w:rsidR="002E01E6" w:rsidRDefault="001A0C5D">
      <w:pPr>
        <w:spacing w:after="4" w:line="259" w:lineRule="auto"/>
        <w:ind w:left="805" w:right="7" w:hanging="10"/>
        <w:jc w:val="center"/>
      </w:pPr>
      <w:r>
        <w:rPr>
          <w:b/>
        </w:rPr>
        <w:t xml:space="preserve">REALIZACJA USŁUG </w:t>
      </w:r>
    </w:p>
    <w:p w14:paraId="02F78564" w14:textId="77777777" w:rsidR="002E01E6" w:rsidRDefault="002E01E6">
      <w:pPr>
        <w:spacing w:after="20" w:line="259" w:lineRule="auto"/>
        <w:ind w:left="77" w:right="0" w:firstLine="0"/>
        <w:jc w:val="left"/>
      </w:pPr>
    </w:p>
    <w:p w14:paraId="6CC503A6" w14:textId="77777777" w:rsidR="002E01E6" w:rsidRDefault="001A0C5D">
      <w:pPr>
        <w:numPr>
          <w:ilvl w:val="0"/>
          <w:numId w:val="4"/>
        </w:numPr>
        <w:ind w:right="9" w:hanging="360"/>
      </w:pPr>
      <w:r>
        <w:t xml:space="preserve">Zamawiający i Wykonawca obowiązani są współdziałać przy wykonaniu Umowy w celu należytej realizacji Przedmiotu Umowy. </w:t>
      </w:r>
    </w:p>
    <w:p w14:paraId="5D29EB98" w14:textId="77777777" w:rsidR="002E01E6" w:rsidRDefault="001A0C5D">
      <w:pPr>
        <w:numPr>
          <w:ilvl w:val="0"/>
          <w:numId w:val="4"/>
        </w:numPr>
        <w:ind w:right="9" w:hanging="360"/>
      </w:pPr>
      <w:r>
        <w:t xml:space="preserve">Wykonawca zobowiązuje się przy uwzględnieniu zawodowego charakteru swej działalności, świadczyć usługi ze szczególną starannością wymaganą dla usług tego rodzaju, uwzględniającą specyfikę działalności Zamawiającego. Wykonawca zobowiązuje się do przestrzegania obowiązujących u Zamawiającego regulaminów oraz innych aktów prawnych wiążących się z zakresem świadczonych przez siebie usług oraz zobowiązuje się przeszkolić w tym zakresie zatrudnionych u siebie pracowników i podwykonawców. </w:t>
      </w:r>
    </w:p>
    <w:p w14:paraId="2C40138A" w14:textId="77777777" w:rsidR="002E01E6" w:rsidRDefault="001A0C5D">
      <w:pPr>
        <w:numPr>
          <w:ilvl w:val="0"/>
          <w:numId w:val="4"/>
        </w:numPr>
        <w:ind w:right="9" w:hanging="360"/>
      </w:pPr>
      <w:r>
        <w:t xml:space="preserve">Wykonawca w terminie 3 dni od dnia zawarcia Umowy zawnioskuje do Zamawiającego o udostępnienie danych i informacji niezbędnych o realizacji przedmiotu Umowy, określając zakres tych danych oraz formę, w jakiej należy je opracować. </w:t>
      </w:r>
    </w:p>
    <w:p w14:paraId="313A6F7F" w14:textId="51D80BEB" w:rsidR="002E01E6" w:rsidRDefault="001A0C5D">
      <w:pPr>
        <w:numPr>
          <w:ilvl w:val="0"/>
          <w:numId w:val="4"/>
        </w:numPr>
        <w:ind w:right="9" w:hanging="360"/>
      </w:pPr>
      <w:r>
        <w:t>Zamawiający udostępni Wykonawcy wszelkie</w:t>
      </w:r>
      <w:r w:rsidR="00A871E5">
        <w:t xml:space="preserve"> posiadane przez siebie</w:t>
      </w:r>
      <w:r>
        <w:t xml:space="preserve"> niezbędne do realizacji przedmiotu Umowy informacje i dostępy, w terminie 7 dni od dnia przesłania przez Wykonawcę odpowiedniego wniosku o ich udostępnienie, w szczególności przekaże Wykonawcy: </w:t>
      </w:r>
    </w:p>
    <w:p w14:paraId="29D4373A" w14:textId="77777777" w:rsidR="002E01E6" w:rsidRDefault="001A0C5D">
      <w:pPr>
        <w:numPr>
          <w:ilvl w:val="1"/>
          <w:numId w:val="4"/>
        </w:numPr>
        <w:spacing w:after="15" w:line="259" w:lineRule="auto"/>
        <w:ind w:right="9" w:hanging="281"/>
      </w:pPr>
      <w:r>
        <w:t xml:space="preserve">wykaz osób realizujących Projekt po stronie Zamawiającego wraz z rolami dla nich przewidzianymi,   </w:t>
      </w:r>
    </w:p>
    <w:p w14:paraId="4D57689D" w14:textId="77777777" w:rsidR="002E01E6" w:rsidRDefault="001A0C5D">
      <w:pPr>
        <w:numPr>
          <w:ilvl w:val="1"/>
          <w:numId w:val="4"/>
        </w:numPr>
        <w:ind w:right="9" w:hanging="281"/>
      </w:pPr>
      <w:r>
        <w:t xml:space="preserve">fizyczny dostęp do pomieszczeń i Infrastruktury, na której mają dostać zainstalowane Aplikacje, </w:t>
      </w:r>
    </w:p>
    <w:p w14:paraId="2D551FE2" w14:textId="77777777" w:rsidR="002E01E6" w:rsidRDefault="001A0C5D">
      <w:pPr>
        <w:numPr>
          <w:ilvl w:val="1"/>
          <w:numId w:val="4"/>
        </w:numPr>
        <w:ind w:right="9" w:hanging="281"/>
      </w:pPr>
      <w:r>
        <w:t xml:space="preserve">zdalny dostęp do Infrastruktury Zamawiającego, </w:t>
      </w:r>
    </w:p>
    <w:p w14:paraId="35B4FA91" w14:textId="77777777" w:rsidR="002E01E6" w:rsidRDefault="001A0C5D">
      <w:pPr>
        <w:numPr>
          <w:ilvl w:val="1"/>
          <w:numId w:val="4"/>
        </w:numPr>
        <w:ind w:right="9" w:hanging="281"/>
      </w:pPr>
      <w:r>
        <w:t xml:space="preserve">wykaz danych/informacji niezbędnych do realizacji Przedmiotu Umowy, o który Wykonawca wnioskował, zgodnie z ust. 3. </w:t>
      </w:r>
    </w:p>
    <w:p w14:paraId="7AFD61DE" w14:textId="77777777" w:rsidR="002E01E6" w:rsidRDefault="001A0C5D">
      <w:pPr>
        <w:numPr>
          <w:ilvl w:val="0"/>
          <w:numId w:val="4"/>
        </w:numPr>
        <w:ind w:right="9" w:hanging="360"/>
      </w:pPr>
      <w:r>
        <w:t xml:space="preserve">Po przekazaniu danych/informacji, o których mowa w ust. 4, Wykonawca przystąpi do opracowania Analizy przedwdrożeniowej w zakresie przewidzianym w OPZ, której produktem będzie Dokument Analizy Przedwdrożeniowej (DAP). Dokumentacja Analizy Przedwdrożeniowej zostanie przekazana Zamawiającemu w terminie 14 dni od daty udostępnienia Wykonawcy przez Zamawiającego danych, o </w:t>
      </w:r>
    </w:p>
    <w:p w14:paraId="65A06FA4" w14:textId="77777777" w:rsidR="002E01E6" w:rsidRDefault="001A0C5D">
      <w:pPr>
        <w:ind w:left="420" w:right="9"/>
      </w:pPr>
      <w:r>
        <w:t xml:space="preserve">których mowa w ust. 4.  </w:t>
      </w:r>
    </w:p>
    <w:p w14:paraId="56E7D94B" w14:textId="77777777" w:rsidR="002E01E6" w:rsidRDefault="001A0C5D">
      <w:pPr>
        <w:numPr>
          <w:ilvl w:val="0"/>
          <w:numId w:val="4"/>
        </w:numPr>
        <w:ind w:right="9" w:hanging="360"/>
      </w:pPr>
      <w:r>
        <w:t xml:space="preserve">Dokumentacja podlega uzgadnianiu z Zamawiającym w zakresie ewentualnie wniesionych przez niego uwag. Ostateczna akceptacja DAP przez Zamawiającego następuje w terminie 5 dni od daty przekazania pierwszej wersji DAP przez Wykonawcę, co jest potwierdzane podpisaniem Protokołu Odbioru DAP. Z dniem jego podpisania przez Zamawiającego treść DAP staje się immanentną częścią Umowy i rozpoczyna bieg terminu realizacji Umowy.  </w:t>
      </w:r>
    </w:p>
    <w:p w14:paraId="1787EF9C" w14:textId="77777777" w:rsidR="002E01E6" w:rsidRDefault="001A0C5D">
      <w:pPr>
        <w:numPr>
          <w:ilvl w:val="0"/>
          <w:numId w:val="4"/>
        </w:numPr>
        <w:ind w:right="9" w:hanging="360"/>
      </w:pPr>
      <w:r>
        <w:lastRenderedPageBreak/>
        <w:t xml:space="preserve">W celu właściwego dokumentowania Projektu Strony postanawiają, że każda ze Stron zobowiązuje się do pisemnego (dopuszcza się postać elektroniczną oraz HD) potwierdzania na życzenie Strony drugiej przekazania wszelkich: danych, informacji, Infrastruktury, protokołów oraz innych dokumentów dotyczących Projektu.  </w:t>
      </w:r>
    </w:p>
    <w:p w14:paraId="460D0EC3" w14:textId="77777777" w:rsidR="00C92D2D" w:rsidRDefault="00C92D2D" w:rsidP="00C92D2D">
      <w:pPr>
        <w:ind w:left="62" w:right="9" w:firstLine="0"/>
      </w:pPr>
    </w:p>
    <w:p w14:paraId="54FFF396" w14:textId="77777777" w:rsidR="002E01E6" w:rsidRDefault="001A0C5D">
      <w:pPr>
        <w:numPr>
          <w:ilvl w:val="0"/>
          <w:numId w:val="4"/>
        </w:numPr>
        <w:ind w:right="9" w:hanging="360"/>
      </w:pPr>
      <w:r>
        <w:t xml:space="preserve">Prace wdrożeniowe z udziałem Zamawiającego będą wykonywane w godzinach pracy pracowników Zamawiającego tj.  07:00 – 14:30.  Dopuszcza się wykonywanie prac wdrożeniowych w innym czasie niż wskazany, po odpowiednim uzgodnieniu z Zamawiającym. </w:t>
      </w:r>
    </w:p>
    <w:p w14:paraId="7A309901" w14:textId="77777777" w:rsidR="002E01E6" w:rsidRDefault="001A0C5D">
      <w:pPr>
        <w:numPr>
          <w:ilvl w:val="0"/>
          <w:numId w:val="4"/>
        </w:numPr>
        <w:ind w:right="9" w:hanging="360"/>
      </w:pPr>
      <w:r>
        <w:t xml:space="preserve">Językiem Umowy i językiem stosowanym podczas jej realizacji jest język polski. Dotyczy to także całej komunikacji między Stronami.  </w:t>
      </w:r>
    </w:p>
    <w:p w14:paraId="356AC190" w14:textId="77777777" w:rsidR="002E01E6" w:rsidRDefault="001A0C5D">
      <w:pPr>
        <w:numPr>
          <w:ilvl w:val="0"/>
          <w:numId w:val="4"/>
        </w:numPr>
        <w:ind w:right="9" w:hanging="360"/>
      </w:pPr>
      <w:r>
        <w:t xml:space="preserve">Zamawiający zastrzega sobie prawo korzystania w trakcie wykonywania Umowy przez Wykonawcę z usług podmiotu trzeciego, celem kontroli jakości i sposobu prowadzenia całości lub poszczególnych prac objętych Umową, jak również do przeprowadzenia takiej kontroli samodzielnie. Osobom posiadającym pisemne upoważnienie ze strony Zamawiającego, Wykonawca zobowiązany będzie udzielić niezwłocznie wszelkich informacji, danych i wyjaśnień w żądanym zakresie oraz udostępnić i zaprezentować rezultaty prowadzonych prac, jak również zapewnić możliwość ich kontroli. Taki podmiot nie będzie osobą zatrudnioną na jakiejkolwiek podstawie prawnej lub współpracującą, nawet bezumownie, z podmiotem lub osobą prowadzącą działalność konkurencyjną wobec Wykonawcy, ani też podmiot taką działalność prowadzący lub z podmiotem taką działalność prowadzącym współpracujący. </w:t>
      </w:r>
    </w:p>
    <w:p w14:paraId="5B907113" w14:textId="77777777" w:rsidR="002E01E6" w:rsidRDefault="001A0C5D">
      <w:pPr>
        <w:numPr>
          <w:ilvl w:val="0"/>
          <w:numId w:val="4"/>
        </w:numPr>
        <w:ind w:right="9" w:hanging="360"/>
      </w:pPr>
      <w:r>
        <w:t xml:space="preserve">Wykonawca dołoży wszelkich starań by wszystkie prace, w tym wdrożeniowe, prowadzone u Zamawiającego umożliwiały zachowanie ciągłości pracy i funkcjonowania Zamawiającego, a wszelkie ewentualne przestoje i wyłączenia uzgadniane będą z Zamawiającym. </w:t>
      </w:r>
    </w:p>
    <w:p w14:paraId="4F4ED5D8" w14:textId="77777777" w:rsidR="002E01E6" w:rsidRDefault="001A0C5D">
      <w:pPr>
        <w:numPr>
          <w:ilvl w:val="0"/>
          <w:numId w:val="4"/>
        </w:numPr>
        <w:ind w:right="9" w:hanging="360"/>
      </w:pPr>
      <w:r>
        <w:t xml:space="preserve">Wykonawca ma obowiązek bieżącej konsultacji z Zamawiającym w zakresie ewentualnych wątpliwości, </w:t>
      </w:r>
    </w:p>
    <w:p w14:paraId="1E6EA78C" w14:textId="77777777" w:rsidR="002E01E6" w:rsidRDefault="001A0C5D">
      <w:pPr>
        <w:ind w:left="437" w:right="9" w:firstLine="0"/>
      </w:pPr>
      <w:r>
        <w:t xml:space="preserve">uwag i zastrzeżeń, co do przedmiotu Umowy. </w:t>
      </w:r>
    </w:p>
    <w:p w14:paraId="161E64CD" w14:textId="77777777" w:rsidR="002E01E6" w:rsidRDefault="002E01E6">
      <w:pPr>
        <w:spacing w:after="4" w:line="259" w:lineRule="auto"/>
        <w:ind w:left="437" w:right="0" w:firstLine="0"/>
        <w:jc w:val="left"/>
      </w:pPr>
    </w:p>
    <w:p w14:paraId="270DD621" w14:textId="77777777" w:rsidR="002E01E6" w:rsidRDefault="001A0C5D">
      <w:pPr>
        <w:spacing w:after="4" w:line="259" w:lineRule="auto"/>
        <w:ind w:left="805" w:right="499" w:hanging="10"/>
        <w:jc w:val="center"/>
      </w:pPr>
      <w:r>
        <w:rPr>
          <w:b/>
        </w:rPr>
        <w:t xml:space="preserve">§5  </w:t>
      </w:r>
    </w:p>
    <w:p w14:paraId="58DC78AB" w14:textId="77777777" w:rsidR="002E01E6" w:rsidRDefault="001A0C5D">
      <w:pPr>
        <w:spacing w:after="4" w:line="259" w:lineRule="auto"/>
        <w:ind w:left="805" w:right="4" w:hanging="10"/>
        <w:jc w:val="center"/>
      </w:pPr>
      <w:r>
        <w:rPr>
          <w:b/>
        </w:rPr>
        <w:t xml:space="preserve">WARTOŚĆ UMOWY I WARUNKI PŁATNOŚCI </w:t>
      </w:r>
    </w:p>
    <w:p w14:paraId="1D0E194E" w14:textId="77777777" w:rsidR="002E01E6" w:rsidRDefault="002E01E6">
      <w:pPr>
        <w:spacing w:after="8" w:line="259" w:lineRule="auto"/>
        <w:ind w:left="77" w:right="0" w:firstLine="0"/>
        <w:jc w:val="left"/>
      </w:pPr>
    </w:p>
    <w:p w14:paraId="40ED8F5E" w14:textId="77777777" w:rsidR="002E01E6" w:rsidRDefault="001A0C5D">
      <w:pPr>
        <w:numPr>
          <w:ilvl w:val="0"/>
          <w:numId w:val="5"/>
        </w:numPr>
        <w:ind w:right="9" w:hanging="360"/>
      </w:pPr>
      <w:r>
        <w:t xml:space="preserve">Za wykonanie Przedmiotu Umowy Zamawiający zapłaci Wykonawcy wynagrodzenie w wysokości: </w:t>
      </w:r>
    </w:p>
    <w:tbl>
      <w:tblPr>
        <w:tblStyle w:val="TableGrid"/>
        <w:tblW w:w="4378" w:type="dxa"/>
        <w:tblInd w:w="360" w:type="dxa"/>
        <w:tblCellMar>
          <w:top w:w="25" w:type="dxa"/>
        </w:tblCellMar>
        <w:tblLook w:val="04A0" w:firstRow="1" w:lastRow="0" w:firstColumn="1" w:lastColumn="0" w:noHBand="0" w:noVBand="1"/>
      </w:tblPr>
      <w:tblGrid>
        <w:gridCol w:w="4378"/>
      </w:tblGrid>
      <w:tr w:rsidR="002E01E6" w14:paraId="7E747946" w14:textId="77777777">
        <w:trPr>
          <w:trHeight w:val="230"/>
        </w:trPr>
        <w:tc>
          <w:tcPr>
            <w:tcW w:w="4378" w:type="dxa"/>
            <w:tcBorders>
              <w:top w:val="nil"/>
              <w:left w:val="nil"/>
              <w:bottom w:val="nil"/>
              <w:right w:val="nil"/>
            </w:tcBorders>
            <w:shd w:val="clear" w:color="auto" w:fill="C0C0C0"/>
          </w:tcPr>
          <w:p w14:paraId="74A1CE4E" w14:textId="77777777" w:rsidR="002E01E6" w:rsidRDefault="001A0C5D">
            <w:pPr>
              <w:spacing w:after="0" w:line="259" w:lineRule="auto"/>
              <w:ind w:left="0" w:right="0" w:firstLine="0"/>
            </w:pPr>
            <w:r>
              <w:t xml:space="preserve">a) netto: </w:t>
            </w:r>
            <w:r>
              <w:rPr>
                <w:b/>
              </w:rPr>
              <w:t>……………. PLN</w:t>
            </w:r>
            <w:r>
              <w:t xml:space="preserve"> (słownie:……………..)</w:t>
            </w:r>
          </w:p>
        </w:tc>
      </w:tr>
      <w:tr w:rsidR="002E01E6" w14:paraId="7AF29A64" w14:textId="77777777">
        <w:trPr>
          <w:trHeight w:val="231"/>
        </w:trPr>
        <w:tc>
          <w:tcPr>
            <w:tcW w:w="4378" w:type="dxa"/>
            <w:tcBorders>
              <w:top w:val="nil"/>
              <w:left w:val="nil"/>
              <w:bottom w:val="nil"/>
              <w:right w:val="nil"/>
            </w:tcBorders>
            <w:shd w:val="clear" w:color="auto" w:fill="C0C0C0"/>
          </w:tcPr>
          <w:p w14:paraId="555D64D8" w14:textId="77777777" w:rsidR="002E01E6" w:rsidRDefault="001A0C5D">
            <w:pPr>
              <w:spacing w:after="0" w:line="259" w:lineRule="auto"/>
              <w:ind w:left="0" w:right="-3" w:firstLine="0"/>
            </w:pPr>
            <w:r>
              <w:t xml:space="preserve">b) brutto: </w:t>
            </w:r>
            <w:r>
              <w:rPr>
                <w:b/>
              </w:rPr>
              <w:t>…………… PLN</w:t>
            </w:r>
            <w:r>
              <w:t xml:space="preserve"> (słownie:…………….).</w:t>
            </w:r>
          </w:p>
        </w:tc>
      </w:tr>
    </w:tbl>
    <w:p w14:paraId="4819EC0F" w14:textId="77777777" w:rsidR="002E01E6" w:rsidRDefault="001A0C5D">
      <w:pPr>
        <w:numPr>
          <w:ilvl w:val="0"/>
          <w:numId w:val="5"/>
        </w:numPr>
        <w:ind w:right="9" w:hanging="360"/>
      </w:pPr>
      <w:r>
        <w:t xml:space="preserve">Wynagrodzenie za wykonanie Umowy, o którym mowa w ust. 1 powyżej, będzie płatne na podstawie faktur za poszczególne elementy przedmiotu zamówienia (wykonane zadania), zgodnie z pkt 2 Formularza Ofertowego Wykonawcy – Załącznik nr 2 do Umowy. </w:t>
      </w:r>
    </w:p>
    <w:p w14:paraId="2581CD7F" w14:textId="77777777" w:rsidR="002E01E6" w:rsidRDefault="001A0C5D">
      <w:pPr>
        <w:numPr>
          <w:ilvl w:val="0"/>
          <w:numId w:val="5"/>
        </w:numPr>
        <w:ind w:right="9" w:hanging="360"/>
      </w:pPr>
      <w:r>
        <w:t xml:space="preserve">Wykonawca zobowiązany jest wystawić i dostarczyć faktury VAT do Zamawiającego, zgodnie z przepisami prawa, Umową a ponadto podać na niej numer niniejszej Umowy, wraz z załączonym protokołem, o którym mowa §11 ust. 1 Umowy. Wymagane informacje mogą być podane również na załączniku do faktury. </w:t>
      </w:r>
    </w:p>
    <w:p w14:paraId="7FB55700" w14:textId="77777777" w:rsidR="002E01E6" w:rsidRDefault="001A0C5D">
      <w:pPr>
        <w:numPr>
          <w:ilvl w:val="0"/>
          <w:numId w:val="5"/>
        </w:numPr>
        <w:ind w:right="9" w:hanging="360"/>
      </w:pPr>
      <w:r>
        <w:t xml:space="preserve">Należność wynikająca z faktury zostanie uiszczona przez Zamawiającego w terminie 30 dni od daty wystawienia tejże faktury. </w:t>
      </w:r>
    </w:p>
    <w:p w14:paraId="6AD7A158" w14:textId="77777777" w:rsidR="002E01E6" w:rsidRDefault="001A0C5D">
      <w:pPr>
        <w:numPr>
          <w:ilvl w:val="0"/>
          <w:numId w:val="5"/>
        </w:numPr>
        <w:ind w:right="9" w:hanging="360"/>
      </w:pPr>
      <w:r>
        <w:t xml:space="preserve">Jeżeli zwłoka Zamawiającego w regulowaniu zobowiązań finansowych wynikających z Umowy przekroczy </w:t>
      </w:r>
      <w:r w:rsidR="00F358F6">
        <w:t>30</w:t>
      </w:r>
      <w:r>
        <w:t xml:space="preserve"> dni, będzie to stanowiło podstawę do wstrzymania przez Wykonawcę realizacji Projektu lub/i wstrzymania świadczeń wchodzących w zakres usług gwarancyjnych. </w:t>
      </w:r>
    </w:p>
    <w:p w14:paraId="6D55A108" w14:textId="77777777" w:rsidR="002E01E6" w:rsidRDefault="001A0C5D">
      <w:pPr>
        <w:numPr>
          <w:ilvl w:val="0"/>
          <w:numId w:val="5"/>
        </w:numPr>
        <w:ind w:right="9" w:hanging="360"/>
      </w:pPr>
      <w:r>
        <w:t xml:space="preserve">Zobowiązania finansowe wynikające z Umowy będą realizowane przez Zamawiającego w formie przelewu bankowego na konto Wykonawcy wskazane na fakturze. </w:t>
      </w:r>
    </w:p>
    <w:p w14:paraId="090F97B0" w14:textId="77777777" w:rsidR="002E01E6" w:rsidRDefault="001A0C5D">
      <w:pPr>
        <w:numPr>
          <w:ilvl w:val="0"/>
          <w:numId w:val="5"/>
        </w:numPr>
        <w:ind w:right="9" w:hanging="360"/>
      </w:pPr>
      <w:r>
        <w:t xml:space="preserve">Wykonawca oświadcza, że numer rachunku rozliczeniowego, o którym mowa w ust. 6, jest zgłoszony do właściwego organu podatkowego i widnieje w wykazie, o którym mowa w art. 96b ust. 1 Ustawy z dnia 11 marca 2004 r. o podatku od towarów i usług, obowiązującym od dnia 01.09.2019 r., o ile obowiązek taki wynika z obowiązujących przepisów. </w:t>
      </w:r>
    </w:p>
    <w:p w14:paraId="363ADE14" w14:textId="77777777" w:rsidR="002E01E6" w:rsidRDefault="001A0C5D">
      <w:pPr>
        <w:numPr>
          <w:ilvl w:val="0"/>
          <w:numId w:val="5"/>
        </w:numPr>
        <w:spacing w:after="37"/>
        <w:ind w:right="9" w:hanging="360"/>
      </w:pPr>
      <w:r>
        <w:t xml:space="preserve">Za datę zapłaty wynagrodzenia Strony przyjmują datę wpływu przelewu na rachunek bankowy Wykonawcy </w:t>
      </w:r>
    </w:p>
    <w:p w14:paraId="0B668660" w14:textId="77777777" w:rsidR="002E01E6" w:rsidRDefault="002E01E6">
      <w:pPr>
        <w:spacing w:after="2" w:line="259" w:lineRule="auto"/>
        <w:ind w:left="437" w:right="0" w:firstLine="0"/>
        <w:jc w:val="left"/>
      </w:pPr>
    </w:p>
    <w:p w14:paraId="58C8DCED" w14:textId="77777777" w:rsidR="00DC25D1" w:rsidRDefault="00DC25D1">
      <w:pPr>
        <w:spacing w:after="4" w:line="259" w:lineRule="auto"/>
        <w:ind w:left="805" w:right="499" w:hanging="10"/>
        <w:jc w:val="center"/>
        <w:rPr>
          <w:ins w:id="2" w:author="Estera Urbaniak" w:date="2025-12-18T09:46:00Z" w16du:dateUtc="2025-12-18T08:46:00Z"/>
          <w:b/>
        </w:rPr>
      </w:pPr>
    </w:p>
    <w:p w14:paraId="769C6C8A" w14:textId="77777777" w:rsidR="00DC25D1" w:rsidRDefault="00DC25D1">
      <w:pPr>
        <w:spacing w:after="4" w:line="259" w:lineRule="auto"/>
        <w:ind w:left="805" w:right="499" w:hanging="10"/>
        <w:jc w:val="center"/>
        <w:rPr>
          <w:ins w:id="3" w:author="Estera Urbaniak" w:date="2025-12-18T09:46:00Z" w16du:dateUtc="2025-12-18T08:46:00Z"/>
          <w:b/>
        </w:rPr>
      </w:pPr>
    </w:p>
    <w:p w14:paraId="29A5FB23" w14:textId="77777777" w:rsidR="00DC25D1" w:rsidRDefault="00DC25D1">
      <w:pPr>
        <w:spacing w:after="4" w:line="259" w:lineRule="auto"/>
        <w:ind w:left="805" w:right="499" w:hanging="10"/>
        <w:jc w:val="center"/>
        <w:rPr>
          <w:ins w:id="4" w:author="Estera Urbaniak" w:date="2025-12-18T09:46:00Z" w16du:dateUtc="2025-12-18T08:46:00Z"/>
          <w:b/>
        </w:rPr>
      </w:pPr>
    </w:p>
    <w:p w14:paraId="773DD3EF" w14:textId="192488EF" w:rsidR="002E01E6" w:rsidRDefault="001A0C5D">
      <w:pPr>
        <w:spacing w:after="4" w:line="259" w:lineRule="auto"/>
        <w:ind w:left="805" w:right="499" w:hanging="10"/>
        <w:jc w:val="center"/>
      </w:pPr>
      <w:r>
        <w:rPr>
          <w:b/>
        </w:rPr>
        <w:lastRenderedPageBreak/>
        <w:t xml:space="preserve">§6  </w:t>
      </w:r>
    </w:p>
    <w:p w14:paraId="19F86778" w14:textId="77777777" w:rsidR="002E01E6" w:rsidRDefault="001A0C5D">
      <w:pPr>
        <w:spacing w:after="4" w:line="259" w:lineRule="auto"/>
        <w:ind w:left="805" w:right="6" w:hanging="10"/>
        <w:jc w:val="center"/>
      </w:pPr>
      <w:r>
        <w:rPr>
          <w:b/>
        </w:rPr>
        <w:t xml:space="preserve">TERMIN REALIZACJI </w:t>
      </w:r>
    </w:p>
    <w:p w14:paraId="69A632F2" w14:textId="77777777" w:rsidR="002E01E6" w:rsidRDefault="001A0C5D">
      <w:pPr>
        <w:numPr>
          <w:ilvl w:val="0"/>
          <w:numId w:val="6"/>
        </w:numPr>
        <w:ind w:right="9"/>
      </w:pPr>
      <w:r>
        <w:t xml:space="preserve">Wykonawca zobowiązuje się wykonać Przedmiot Umowy w terminie </w:t>
      </w:r>
      <w:r>
        <w:rPr>
          <w:b/>
        </w:rPr>
        <w:t>do 29.05.2026r</w:t>
      </w:r>
      <w:r w:rsidR="002476AB">
        <w:rPr>
          <w:b/>
        </w:rPr>
        <w:t xml:space="preserve"> </w:t>
      </w:r>
      <w:r>
        <w:t xml:space="preserve">od dnia podpisania Umowy, z zachowaniem terminów realizacji poszczególnych Zadań i Etapów określonych w Załączniku nr 1 do Umowy. </w:t>
      </w:r>
    </w:p>
    <w:p w14:paraId="27FD4B47" w14:textId="77777777" w:rsidR="002E01E6" w:rsidRDefault="001A0C5D">
      <w:pPr>
        <w:numPr>
          <w:ilvl w:val="0"/>
          <w:numId w:val="6"/>
        </w:numPr>
        <w:ind w:right="9"/>
      </w:pPr>
      <w:r>
        <w:t xml:space="preserve">Wykonawca opracuje i przekaże Zamawiającemu szczegółowy Harmonogram Realizacji Umowy w terminie do 7 dni od akceptacji DAP. Strony akceptują fakt, że Harmonogram Realizacji Umowy może ulegać zmianie w zakresie pośrednich terminów wykonania poszczególnych elementów Etapów oraz wzajemnych zobowiązań Stron. Zmiany takie nie wymagają zawierania aneksu do Umowy. </w:t>
      </w:r>
    </w:p>
    <w:p w14:paraId="42921319" w14:textId="77777777" w:rsidR="002E01E6" w:rsidRDefault="002E01E6" w:rsidP="00F62BE9">
      <w:pPr>
        <w:spacing w:after="0" w:line="259" w:lineRule="auto"/>
        <w:ind w:left="0" w:right="0" w:firstLine="0"/>
        <w:jc w:val="left"/>
      </w:pPr>
    </w:p>
    <w:p w14:paraId="78F36C10" w14:textId="77777777" w:rsidR="002E01E6" w:rsidRDefault="002E01E6">
      <w:pPr>
        <w:spacing w:after="0" w:line="259" w:lineRule="auto"/>
        <w:ind w:left="129" w:right="0" w:firstLine="0"/>
        <w:jc w:val="center"/>
      </w:pPr>
    </w:p>
    <w:p w14:paraId="2D8594AE" w14:textId="77777777" w:rsidR="002E01E6" w:rsidRDefault="001A0C5D">
      <w:pPr>
        <w:spacing w:after="4" w:line="259" w:lineRule="auto"/>
        <w:ind w:left="805" w:right="499" w:hanging="10"/>
        <w:jc w:val="center"/>
      </w:pPr>
      <w:r>
        <w:rPr>
          <w:b/>
        </w:rPr>
        <w:t xml:space="preserve">§7  </w:t>
      </w:r>
    </w:p>
    <w:p w14:paraId="78A59C37" w14:textId="77777777" w:rsidR="002E01E6" w:rsidRDefault="001A0C5D">
      <w:pPr>
        <w:spacing w:after="4" w:line="259" w:lineRule="auto"/>
        <w:ind w:left="805" w:right="3" w:hanging="10"/>
        <w:jc w:val="center"/>
      </w:pPr>
      <w:r>
        <w:rPr>
          <w:b/>
        </w:rPr>
        <w:t xml:space="preserve">MIEJSCE REALIZACJI </w:t>
      </w:r>
    </w:p>
    <w:p w14:paraId="0466F55A" w14:textId="77777777" w:rsidR="002E01E6" w:rsidRDefault="002E01E6">
      <w:pPr>
        <w:spacing w:after="8" w:line="259" w:lineRule="auto"/>
        <w:ind w:left="77" w:right="0" w:firstLine="0"/>
        <w:jc w:val="left"/>
      </w:pPr>
    </w:p>
    <w:p w14:paraId="7CDF2B79" w14:textId="77777777" w:rsidR="002E01E6" w:rsidRDefault="001A0C5D">
      <w:pPr>
        <w:numPr>
          <w:ilvl w:val="0"/>
          <w:numId w:val="7"/>
        </w:numPr>
        <w:ind w:right="9"/>
      </w:pPr>
      <w:r>
        <w:t xml:space="preserve">Miejscem realizacji Umowy, z zastrzeżeniem w ust. 2, jest siedziba Zamawiającego. </w:t>
      </w:r>
    </w:p>
    <w:p w14:paraId="1893C07D" w14:textId="77777777" w:rsidR="002E01E6" w:rsidRDefault="001A0C5D">
      <w:pPr>
        <w:numPr>
          <w:ilvl w:val="0"/>
          <w:numId w:val="7"/>
        </w:numPr>
        <w:ind w:right="9"/>
      </w:pPr>
      <w:r>
        <w:t xml:space="preserve">Usługi wdrożeniowe, szkoleniowe i gwarancyjne mogą być wykonywane poza siedzibą Zamawiającego lub zdalnie.  </w:t>
      </w:r>
    </w:p>
    <w:p w14:paraId="774C34E1" w14:textId="77777777" w:rsidR="002E01E6" w:rsidRDefault="001A0C5D">
      <w:pPr>
        <w:numPr>
          <w:ilvl w:val="0"/>
          <w:numId w:val="7"/>
        </w:numPr>
        <w:ind w:right="9"/>
      </w:pPr>
      <w:r>
        <w:t xml:space="preserve">Zamawiający umożliwi Wykonawcy dostęp do Infrastruktury, w tym zdalny oraz pomieszczeń niezbędnych do realizacji Umowy. </w:t>
      </w:r>
    </w:p>
    <w:p w14:paraId="419581CA" w14:textId="5C367AE9" w:rsidR="002E01E6" w:rsidRDefault="001A0C5D">
      <w:pPr>
        <w:numPr>
          <w:ilvl w:val="0"/>
          <w:numId w:val="7"/>
        </w:numPr>
        <w:spacing w:after="36"/>
        <w:ind w:right="9"/>
      </w:pPr>
      <w:r>
        <w:t xml:space="preserve">Wykonawca może </w:t>
      </w:r>
      <w:r w:rsidR="00A871E5">
        <w:t xml:space="preserve">realizować umowę przy pomocy podwykonawców. </w:t>
      </w:r>
      <w:r>
        <w:t xml:space="preserve">Za działania lub zaniechania </w:t>
      </w:r>
      <w:r w:rsidR="00A871E5">
        <w:t>podwykonawców</w:t>
      </w:r>
      <w:r>
        <w:t xml:space="preserve"> Wykonawca odpowiada jak za własne działania lub zaniechania. </w:t>
      </w:r>
    </w:p>
    <w:p w14:paraId="1FA10B82" w14:textId="77777777" w:rsidR="002E01E6" w:rsidRDefault="002E01E6">
      <w:pPr>
        <w:spacing w:after="64" w:line="259" w:lineRule="auto"/>
        <w:ind w:left="77" w:right="0" w:firstLine="0"/>
        <w:jc w:val="left"/>
      </w:pPr>
    </w:p>
    <w:p w14:paraId="00434E00" w14:textId="77777777" w:rsidR="002E01E6" w:rsidRDefault="001A0C5D">
      <w:pPr>
        <w:spacing w:after="4" w:line="259" w:lineRule="auto"/>
        <w:ind w:left="805" w:right="499" w:hanging="10"/>
        <w:jc w:val="center"/>
      </w:pPr>
      <w:r>
        <w:rPr>
          <w:b/>
        </w:rPr>
        <w:t xml:space="preserve">§8  </w:t>
      </w:r>
    </w:p>
    <w:p w14:paraId="31140C53" w14:textId="77777777" w:rsidR="002E01E6" w:rsidRDefault="001A0C5D">
      <w:pPr>
        <w:spacing w:after="4" w:line="259" w:lineRule="auto"/>
        <w:ind w:left="805" w:right="3" w:hanging="10"/>
        <w:jc w:val="center"/>
      </w:pPr>
      <w:r>
        <w:rPr>
          <w:b/>
        </w:rPr>
        <w:t xml:space="preserve">WARUNKI LICENCJI </w:t>
      </w:r>
    </w:p>
    <w:p w14:paraId="69299A14" w14:textId="77777777" w:rsidR="002E01E6" w:rsidRDefault="002E01E6">
      <w:pPr>
        <w:spacing w:after="16" w:line="259" w:lineRule="auto"/>
        <w:ind w:left="77" w:right="0" w:firstLine="0"/>
        <w:jc w:val="left"/>
      </w:pPr>
    </w:p>
    <w:p w14:paraId="7C08D5E4" w14:textId="77777777" w:rsidR="002E01E6" w:rsidRDefault="001A0C5D">
      <w:pPr>
        <w:numPr>
          <w:ilvl w:val="0"/>
          <w:numId w:val="8"/>
        </w:numPr>
        <w:ind w:right="9" w:hanging="360"/>
      </w:pPr>
      <w:r>
        <w:t xml:space="preserve">Wykonawca oświadcza, że posiada prawo do oferowania na rynku polskim Oprogramowania Aplikacyjnego oraz świadczenia usług objętych Umową. Zobowiązania w stosunku do właściciela majątkowych praw autorskich do Oprogramowania Aplikacyjnego, jeżeli nie przynależą one Wykonawcy, precyzuje odrębne porozumienie zawarte pomiędzy Wykonawcą a Producentem. </w:t>
      </w:r>
    </w:p>
    <w:p w14:paraId="7A0289DB" w14:textId="77777777" w:rsidR="002E01E6" w:rsidRDefault="001A0C5D">
      <w:pPr>
        <w:numPr>
          <w:ilvl w:val="0"/>
          <w:numId w:val="8"/>
        </w:numPr>
        <w:ind w:right="9" w:hanging="360"/>
      </w:pPr>
      <w:r>
        <w:t>Aplikacje będące przedmiotem usług realizowanych w ramach Umowy są chronione prawem autorskim na podstawie przepisów Ustawy z dnia 4 lutego 1994 roku o prawie autorskim i prawach pokrewnych (</w:t>
      </w:r>
      <w:proofErr w:type="spellStart"/>
      <w:r>
        <w:t>t.j</w:t>
      </w:r>
      <w:proofErr w:type="spellEnd"/>
      <w:r>
        <w:t xml:space="preserve">. Dz. U. z 2025 r. poz. 24 z </w:t>
      </w:r>
      <w:proofErr w:type="spellStart"/>
      <w:r>
        <w:t>późn</w:t>
      </w:r>
      <w:proofErr w:type="spellEnd"/>
      <w:r>
        <w:t xml:space="preserve">. zm.).  </w:t>
      </w:r>
    </w:p>
    <w:p w14:paraId="4E6F847A" w14:textId="77777777" w:rsidR="002E01E6" w:rsidRDefault="001A0C5D">
      <w:pPr>
        <w:numPr>
          <w:ilvl w:val="0"/>
          <w:numId w:val="8"/>
        </w:numPr>
        <w:ind w:right="9" w:hanging="360"/>
      </w:pPr>
      <w:r>
        <w:t xml:space="preserve">Wykonawca w ramach wynagrodzenia Umownego udziela lub zapewni udzielenie Zamawiającemu Licencji. Zamawiający ma prawo do eksploatacji Oprogramowania Aplikacyjnego w liczbie, zakresie, lokalizacji oraz na polach eksploatacji określonych w Licencji udzielanej przez Producenta lub zapewnionej przez podmiot przez niego uprawniony. Warunki licencji dla Oprogramowania Aplikacyjnego określa OWU (Ogólne warunki umów licencyjnych), dla pozostałych programów dokument licencyjny udostępniany przez ich Producentów lub dystrybutorów. </w:t>
      </w:r>
    </w:p>
    <w:p w14:paraId="273A2825" w14:textId="77777777" w:rsidR="002E01E6" w:rsidRDefault="001A0C5D">
      <w:pPr>
        <w:numPr>
          <w:ilvl w:val="0"/>
          <w:numId w:val="8"/>
        </w:numPr>
        <w:ind w:right="9" w:hanging="360"/>
      </w:pPr>
      <w:r>
        <w:t xml:space="preserve">Korzystanie przez Zamawiającego z Uaktualnień i Rozwinięć jest legalne w oparciu o nabyte Licencje. </w:t>
      </w:r>
    </w:p>
    <w:p w14:paraId="7D22D586" w14:textId="77777777" w:rsidR="002E01E6" w:rsidRDefault="001A0C5D">
      <w:pPr>
        <w:spacing w:after="67"/>
        <w:ind w:left="437" w:right="9" w:firstLine="0"/>
      </w:pPr>
      <w:r>
        <w:t xml:space="preserve">Pozyskanie Uaktualnień i Rozwinięć następuje poprzez ich pobranie z HD lub dedykowaną do tego celu Aplikację.   </w:t>
      </w:r>
    </w:p>
    <w:p w14:paraId="3C667DD3" w14:textId="77777777" w:rsidR="002E01E6" w:rsidRDefault="001A0C5D">
      <w:pPr>
        <w:numPr>
          <w:ilvl w:val="0"/>
          <w:numId w:val="8"/>
        </w:numPr>
        <w:spacing w:after="73"/>
        <w:ind w:right="9" w:hanging="360"/>
      </w:pPr>
      <w:r>
        <w:t xml:space="preserve">Rozwinięcia wynikające ze zmian legislacyjnych są udostępniane w ramach wynagrodzenia umownego, jeżeli zmiany te dotyczą zakresów funkcjonalnych Aplikacji występujących w nim przed dniem opublikowania zmian legislacyjnych oraz takich, co do których istnieje powszechny obowiązek ich stosowania. </w:t>
      </w:r>
    </w:p>
    <w:p w14:paraId="42F5E324" w14:textId="77777777" w:rsidR="002E01E6" w:rsidRDefault="001A0C5D">
      <w:pPr>
        <w:numPr>
          <w:ilvl w:val="0"/>
          <w:numId w:val="8"/>
        </w:numPr>
        <w:ind w:right="9" w:hanging="360"/>
      </w:pPr>
      <w:r>
        <w:t xml:space="preserve">Rozwinięcia wynikające ze zmian rozwojowych Aplikacji są udostępniane w ramach wynagrodzenia umownego, jeżeli Producent uzna za zasadne wprowadzenie tych Rozwinięć do zakresu funkcjonalnego Aplikacji lub za wynagrodzeniem dodatkowym, jeżeli Zamawiający nabędzie prawo tych Rozwinięć drogą indywidualnych zamówień. </w:t>
      </w:r>
    </w:p>
    <w:p w14:paraId="6E17AD99" w14:textId="77777777" w:rsidR="002E01E6" w:rsidRDefault="001A0C5D">
      <w:pPr>
        <w:numPr>
          <w:ilvl w:val="0"/>
          <w:numId w:val="8"/>
        </w:numPr>
        <w:ind w:right="9" w:hanging="360"/>
      </w:pPr>
      <w:r>
        <w:t xml:space="preserve">Wszelkie prawa własności intelektualnej, włącznie z prawem do opracowań do utworów powstałych w wyniku usług przewidzianych Umową, w szczególności Uaktualnień, Rozwinięć oraz Dokumentacji pozostają własnością Wykonawcy lub Producenta. Zamawiający posiada tytuł do wykorzystania Uaktualnień, Rozwinięć oraz Dokumentacji w oparciu o Licencje. Wykorzystanie Rozwinięć oraz </w:t>
      </w:r>
      <w:r>
        <w:lastRenderedPageBreak/>
        <w:t xml:space="preserve">towarzyszącej im Dokumentacji nabywanych drogą indywidualnych zamówień może się wiązać z udzieleniem dodatkowych Licencji. </w:t>
      </w:r>
    </w:p>
    <w:p w14:paraId="1D6BB867" w14:textId="77777777" w:rsidR="002E01E6" w:rsidRDefault="001A0C5D">
      <w:pPr>
        <w:numPr>
          <w:ilvl w:val="0"/>
          <w:numId w:val="8"/>
        </w:numPr>
        <w:ind w:right="9" w:hanging="360"/>
      </w:pPr>
      <w:r>
        <w:t xml:space="preserve">Wykonawca w ramach wynagrodzenia Umownego przenosi na Zamawiającego prawa własności intelektualnej do DAP włącznie z prawem do opracowań tego utworu. </w:t>
      </w:r>
    </w:p>
    <w:p w14:paraId="488DF799" w14:textId="77777777" w:rsidR="002E01E6" w:rsidRDefault="001A0C5D">
      <w:pPr>
        <w:numPr>
          <w:ilvl w:val="0"/>
          <w:numId w:val="8"/>
        </w:numPr>
        <w:ind w:right="9" w:hanging="360"/>
      </w:pPr>
      <w:r>
        <w:t xml:space="preserve">Wykonawca oświadcza, że w przypadku roszczeń osób trzecich dotyczących Oprogramowania Aplikacyjnego czynnie wesprze Zamawiającego w obronie, pod warunkiem, że Zamawiający powiadomi </w:t>
      </w:r>
    </w:p>
    <w:p w14:paraId="09607A8F" w14:textId="77777777" w:rsidR="002E01E6" w:rsidRDefault="001A0C5D">
      <w:pPr>
        <w:ind w:left="437" w:right="9" w:firstLine="0"/>
      </w:pPr>
      <w:r>
        <w:t xml:space="preserve">Wykonawcę o roszczeniu na piśmie w terminie 14 dni od momentu jego powzięcia oraz będzie współpracował z Wykonawcą w zakresie takiej obrony i zaspokojenia roszczenia, w szczególności nada Wykonawcy uprawnienia do podejmowania działań w celu obrony oraz związanego z nią zaspokojenia roszczenia. </w:t>
      </w:r>
    </w:p>
    <w:p w14:paraId="554A687C" w14:textId="77777777" w:rsidR="002E01E6" w:rsidRDefault="001A0C5D">
      <w:pPr>
        <w:numPr>
          <w:ilvl w:val="0"/>
          <w:numId w:val="8"/>
        </w:numPr>
        <w:ind w:right="9" w:hanging="360"/>
      </w:pPr>
      <w:r>
        <w:t xml:space="preserve">Rozwinięcia i Uaktualnienia będą wprowadzane w ostatnich opublikowanych wersjach Modułów lub poprzez opracowanie i udostępnienie nowszych wersji Modułów. Wykonawca nie jest zobowiązany do naprawy Błędów ujawnionych we wcześniejszych wersjach Modułów Oprogramowania. </w:t>
      </w:r>
    </w:p>
    <w:p w14:paraId="22974127" w14:textId="77777777" w:rsidR="002E01E6" w:rsidRDefault="001A0C5D">
      <w:pPr>
        <w:numPr>
          <w:ilvl w:val="0"/>
          <w:numId w:val="8"/>
        </w:numPr>
        <w:ind w:right="9" w:hanging="360"/>
      </w:pPr>
      <w:r>
        <w:t xml:space="preserve">Wykonawca ma prawo do implementacji w Oprogramowaniu Aplikacyjnym i uruchomiania na Infrastrukturze narzędzi inwentaryzujących i udostępniających Wykonawcy informacje o ilości i sposobie wykorzystania Aplikacji przez Zamawiającego. </w:t>
      </w:r>
    </w:p>
    <w:p w14:paraId="1FAB426C" w14:textId="77777777" w:rsidR="002E01E6" w:rsidRDefault="001A0C5D">
      <w:pPr>
        <w:numPr>
          <w:ilvl w:val="0"/>
          <w:numId w:val="8"/>
        </w:numPr>
        <w:ind w:right="9" w:hanging="360"/>
      </w:pPr>
      <w:r>
        <w:t xml:space="preserve">Wykonawca ma prawo do wstrzymania świadczeń przewidzianych w Umowie, z prawem do wypowiedzenia Umowy ze skutkiem natychmiastowym włącznie, jeżeli poweźmie uzasadnione podejrzenie, że Zamawiający wszedł w posiadanie Aplikacji nielegalnie lub dopuszcza się naruszenia postanowień udzielonej Licencji. W przypadku sporu w tym przedmiocie, udowodnienie posiadania uprawnień do eksploatacji Aplikacji lub braku naruszeń Licencji każdorazowo spoczywa na Zamawiającym. </w:t>
      </w:r>
    </w:p>
    <w:p w14:paraId="081FE721" w14:textId="77777777" w:rsidR="002E01E6" w:rsidRDefault="001A0C5D">
      <w:pPr>
        <w:numPr>
          <w:ilvl w:val="0"/>
          <w:numId w:val="8"/>
        </w:numPr>
        <w:ind w:right="9" w:hanging="360"/>
      </w:pPr>
      <w:r>
        <w:t xml:space="preserve">Zamawiający nie będzie podejmował we własnym zakresie bądź przy pomocy podmiotów innych niż Wykonawca, jego Podwykonawcy i inne upoważnione przez Wykonawcę podmioty, prób napraw i modyfikacji Oprogramowania Aplikacyjnego. </w:t>
      </w:r>
    </w:p>
    <w:p w14:paraId="4AF291D0" w14:textId="77777777" w:rsidR="002E01E6" w:rsidRDefault="001A0C5D">
      <w:pPr>
        <w:numPr>
          <w:ilvl w:val="0"/>
          <w:numId w:val="8"/>
        </w:numPr>
        <w:ind w:right="9" w:hanging="360"/>
      </w:pPr>
      <w:r>
        <w:t xml:space="preserve">Usługi, których konieczność wykonania powstała na skutek usiłowania nieuprawnionej modyfikacji lub naprawy przez inne podmioty niż Wykonawca, jego Podwykonawcy oraz inne podmioty upoważnione przez Wykonawcę lub w zakresie zastępczego wykonania - przez Zamawiającego, nie są objęte przedmiotem Umowy. </w:t>
      </w:r>
    </w:p>
    <w:p w14:paraId="56D0B493" w14:textId="77777777" w:rsidR="002E01E6" w:rsidRDefault="001A0C5D">
      <w:pPr>
        <w:spacing w:after="4" w:line="259" w:lineRule="auto"/>
        <w:ind w:left="805" w:right="499" w:hanging="10"/>
        <w:jc w:val="center"/>
      </w:pPr>
      <w:r>
        <w:rPr>
          <w:b/>
        </w:rPr>
        <w:t xml:space="preserve">§9  </w:t>
      </w:r>
    </w:p>
    <w:p w14:paraId="1FAC4757" w14:textId="77777777" w:rsidR="002E01E6" w:rsidRDefault="001A0C5D">
      <w:pPr>
        <w:spacing w:after="4" w:line="259" w:lineRule="auto"/>
        <w:ind w:left="805" w:right="3" w:hanging="10"/>
        <w:jc w:val="center"/>
      </w:pPr>
      <w:r>
        <w:rPr>
          <w:b/>
        </w:rPr>
        <w:t xml:space="preserve">WARUNKI GWARANCJI </w:t>
      </w:r>
    </w:p>
    <w:p w14:paraId="2F39A993" w14:textId="77777777" w:rsidR="002E01E6" w:rsidRDefault="002E01E6">
      <w:pPr>
        <w:spacing w:after="0" w:line="259" w:lineRule="auto"/>
        <w:ind w:left="77" w:right="0" w:firstLine="0"/>
        <w:jc w:val="left"/>
      </w:pPr>
    </w:p>
    <w:p w14:paraId="522B457E" w14:textId="77777777" w:rsidR="002E01E6" w:rsidRDefault="001A0C5D">
      <w:pPr>
        <w:numPr>
          <w:ilvl w:val="0"/>
          <w:numId w:val="9"/>
        </w:numPr>
        <w:ind w:right="9" w:hanging="360"/>
      </w:pPr>
      <w:r>
        <w:t xml:space="preserve">Wykonawca w ramach Umowy udziela </w:t>
      </w:r>
      <w:r>
        <w:rPr>
          <w:b/>
        </w:rPr>
        <w:t>36 miesięcznej gwarancji</w:t>
      </w:r>
      <w:r>
        <w:t xml:space="preserve">. </w:t>
      </w:r>
    </w:p>
    <w:p w14:paraId="6115CB7D" w14:textId="77777777" w:rsidR="002E01E6" w:rsidRDefault="001A0C5D">
      <w:pPr>
        <w:numPr>
          <w:ilvl w:val="0"/>
          <w:numId w:val="9"/>
        </w:numPr>
        <w:ind w:right="9" w:hanging="360"/>
      </w:pPr>
      <w:r>
        <w:t xml:space="preserve">Okres gwarancji zaczyna obowiązywać po podpisaniu Protokołu Odbioru Zadania przez Strony. </w:t>
      </w:r>
    </w:p>
    <w:p w14:paraId="1C2C56A6" w14:textId="77777777" w:rsidR="002E01E6" w:rsidRDefault="001A0C5D">
      <w:pPr>
        <w:numPr>
          <w:ilvl w:val="0"/>
          <w:numId w:val="9"/>
        </w:numPr>
        <w:ind w:right="9" w:hanging="360"/>
      </w:pPr>
      <w:r>
        <w:t xml:space="preserve">Zakres gwarancji i obsługi serwisowej w zakresie Oprogramowania Aplikacyjnego określa Załącznik nr 1 do Umowy. Gwarancja na Sprzęt świadczona jest zgodnie ze standardowymi warunkami producenta dostarczonego Sprzętu.  </w:t>
      </w:r>
    </w:p>
    <w:p w14:paraId="6C04E8C8" w14:textId="77777777" w:rsidR="002E01E6" w:rsidRDefault="001A0C5D">
      <w:pPr>
        <w:numPr>
          <w:ilvl w:val="0"/>
          <w:numId w:val="9"/>
        </w:numPr>
        <w:ind w:right="9" w:hanging="360"/>
      </w:pPr>
      <w:r>
        <w:t xml:space="preserve">W odniesieniu do usługi serwisowej silnika bazy danych Oracle (36 miesięcy): zakres, zasady i terminy realizacji świadczeń nią przewidzianych będą zgodne z określonymi przez producenta. </w:t>
      </w:r>
    </w:p>
    <w:p w14:paraId="13632FA1" w14:textId="77777777" w:rsidR="002E01E6" w:rsidRDefault="001A0C5D">
      <w:pPr>
        <w:numPr>
          <w:ilvl w:val="0"/>
          <w:numId w:val="9"/>
        </w:numPr>
        <w:ind w:right="9" w:hanging="360"/>
      </w:pPr>
      <w:r>
        <w:t xml:space="preserve">Zakres gwarancji obejmuje wyłącznie usuwanie zidentyfikowanych Błędów Aplikacji.  </w:t>
      </w:r>
    </w:p>
    <w:p w14:paraId="5F26E769" w14:textId="77777777" w:rsidR="002E01E6" w:rsidRDefault="001A0C5D">
      <w:pPr>
        <w:numPr>
          <w:ilvl w:val="0"/>
          <w:numId w:val="9"/>
        </w:numPr>
        <w:ind w:right="9" w:hanging="360"/>
      </w:pPr>
      <w:r>
        <w:t xml:space="preserve">Strony postanawiają, że wszystkie Zgłoszenia Serwisowe będą realizowane za pośrednictwem systemu Help </w:t>
      </w:r>
      <w:proofErr w:type="spellStart"/>
      <w:r>
        <w:t>Desk</w:t>
      </w:r>
      <w:proofErr w:type="spellEnd"/>
      <w:r>
        <w:t xml:space="preserve"> lub/i Oracle, jeżeli ich przedmiotem będą Błędy motoru bazy danych.  </w:t>
      </w:r>
    </w:p>
    <w:p w14:paraId="7288A2A0" w14:textId="77777777" w:rsidR="002E01E6" w:rsidRDefault="001A0C5D">
      <w:pPr>
        <w:numPr>
          <w:ilvl w:val="0"/>
          <w:numId w:val="9"/>
        </w:numPr>
        <w:ind w:right="9" w:hanging="360"/>
      </w:pPr>
      <w:r>
        <w:t xml:space="preserve">Wraz z podpisaniem Umowy Zamawiający otrzymuje dane identyfikacyjne (login, hasło) umożliwiające Użytkownikom HD wskazanym poniżej uwierzytelnienie w systemie Help </w:t>
      </w:r>
      <w:proofErr w:type="spellStart"/>
      <w:r>
        <w:t>Desk</w:t>
      </w:r>
      <w:proofErr w:type="spellEnd"/>
      <w:r>
        <w:t xml:space="preserve">: </w:t>
      </w:r>
    </w:p>
    <w:p w14:paraId="7ED3BB26" w14:textId="77777777" w:rsidR="002E01E6" w:rsidRDefault="001A0C5D">
      <w:pPr>
        <w:numPr>
          <w:ilvl w:val="1"/>
          <w:numId w:val="9"/>
        </w:numPr>
        <w:shd w:val="clear" w:color="auto" w:fill="C0C0C0"/>
        <w:spacing w:after="15" w:line="259" w:lineRule="auto"/>
        <w:ind w:right="0" w:hanging="360"/>
        <w:jc w:val="left"/>
      </w:pPr>
      <w:r>
        <w:t xml:space="preserve">……………………………………….. </w:t>
      </w:r>
    </w:p>
    <w:p w14:paraId="1BBF97B8" w14:textId="77777777" w:rsidR="002E01E6" w:rsidRDefault="001A0C5D">
      <w:pPr>
        <w:numPr>
          <w:ilvl w:val="1"/>
          <w:numId w:val="9"/>
        </w:numPr>
        <w:shd w:val="clear" w:color="auto" w:fill="C0C0C0"/>
        <w:spacing w:after="15" w:line="259" w:lineRule="auto"/>
        <w:ind w:right="0" w:hanging="360"/>
        <w:jc w:val="left"/>
      </w:pPr>
      <w:r>
        <w:t xml:space="preserve">……………………………………….. </w:t>
      </w:r>
    </w:p>
    <w:p w14:paraId="202C2B83" w14:textId="77777777" w:rsidR="002E01E6" w:rsidRDefault="001A0C5D">
      <w:pPr>
        <w:numPr>
          <w:ilvl w:val="0"/>
          <w:numId w:val="9"/>
        </w:numPr>
        <w:ind w:right="9" w:hanging="360"/>
      </w:pPr>
      <w:r>
        <w:t xml:space="preserve">Zamawiający jest zobligowany do powiadamiania Wykonawcy o zmianach Użytkowników HD wskazanych w ust. 7 powyżej w celu nadania nowo powołanym do tej funkcji osobom danych umożliwiających uwierzytelnianie w serwisie HD. </w:t>
      </w:r>
    </w:p>
    <w:p w14:paraId="598E06DF" w14:textId="77777777" w:rsidR="002E01E6" w:rsidRDefault="001A0C5D">
      <w:pPr>
        <w:numPr>
          <w:ilvl w:val="0"/>
          <w:numId w:val="9"/>
        </w:numPr>
        <w:ind w:right="9" w:hanging="360"/>
      </w:pPr>
      <w:r>
        <w:t xml:space="preserve">Zamawiający przyjmuje do wiadomości, że danymi umożliwiającymi uwierzytelnianie w serwisie HD mogą posługiwać się wyłącznie Użytkownicy HD, zobowiązuje się także do dołożenia należytej staranności w celu zabezpieczenia tych danych przed dostępem osób trzecich.  </w:t>
      </w:r>
    </w:p>
    <w:p w14:paraId="38AA8163" w14:textId="77777777" w:rsidR="002E01E6" w:rsidRDefault="001A0C5D">
      <w:pPr>
        <w:numPr>
          <w:ilvl w:val="0"/>
          <w:numId w:val="9"/>
        </w:numPr>
        <w:ind w:right="9" w:hanging="360"/>
      </w:pPr>
      <w:r>
        <w:t xml:space="preserve">Użytkownicy HD zobowiązani są do bieżącego śledzenia treści zamieszczanych w systemie HD. W przypadku uaktualnień Oprogramowania Aplikacyjnego są także zobowiązani do samodzielnego pobrania </w:t>
      </w:r>
      <w:r>
        <w:lastRenderedPageBreak/>
        <w:t xml:space="preserve">Uaktualnień z systemu HD oraz do ich niezwłocznej instalacji, chyba że istnieją ku temu istotne przeciwwskazania. </w:t>
      </w:r>
    </w:p>
    <w:p w14:paraId="00328DC8" w14:textId="77777777" w:rsidR="002E01E6" w:rsidRDefault="001A0C5D">
      <w:pPr>
        <w:numPr>
          <w:ilvl w:val="0"/>
          <w:numId w:val="9"/>
        </w:numPr>
        <w:ind w:right="9" w:hanging="360"/>
      </w:pPr>
      <w:r>
        <w:t xml:space="preserve">Zamawiający przyjmuje do wiadomości, że akceptacja w systemie HD odpłatnego wykonania usługi stanowiącej przedmiot Zgłoszenia Serwisowego jest jednoznaczna z jej zamówieniem i wykonanie przez Wykonawcę tej usługi będzie pociągało za sobą wystawienie faktury na warunkach finansowych przez Użytkownika HD zaakceptowanych.  </w:t>
      </w:r>
    </w:p>
    <w:p w14:paraId="2E75EAD4" w14:textId="77777777" w:rsidR="002E01E6" w:rsidRDefault="002E01E6">
      <w:pPr>
        <w:spacing w:after="4" w:line="259" w:lineRule="auto"/>
        <w:ind w:left="77" w:right="0" w:firstLine="0"/>
        <w:jc w:val="left"/>
      </w:pPr>
    </w:p>
    <w:p w14:paraId="7CBE9131" w14:textId="77777777" w:rsidR="002E01E6" w:rsidRDefault="001A0C5D">
      <w:pPr>
        <w:spacing w:after="4" w:line="259" w:lineRule="auto"/>
        <w:ind w:left="805" w:right="389" w:hanging="10"/>
        <w:jc w:val="center"/>
      </w:pPr>
      <w:r>
        <w:rPr>
          <w:b/>
        </w:rPr>
        <w:t xml:space="preserve">§10   </w:t>
      </w:r>
    </w:p>
    <w:p w14:paraId="35D50CA6" w14:textId="77777777" w:rsidR="002E01E6" w:rsidRDefault="001A0C5D">
      <w:pPr>
        <w:spacing w:after="4" w:line="259" w:lineRule="auto"/>
        <w:ind w:left="805" w:right="1" w:hanging="10"/>
        <w:jc w:val="center"/>
      </w:pPr>
      <w:r>
        <w:rPr>
          <w:b/>
        </w:rPr>
        <w:t xml:space="preserve">OSOBY ODPOWIEDZIALNE ZA REALIZACJĘ UMOWY </w:t>
      </w:r>
    </w:p>
    <w:p w14:paraId="4952FBEB" w14:textId="77777777" w:rsidR="002E01E6" w:rsidRDefault="002E01E6">
      <w:pPr>
        <w:spacing w:after="18" w:line="259" w:lineRule="auto"/>
        <w:ind w:left="77" w:right="0" w:firstLine="0"/>
        <w:jc w:val="left"/>
      </w:pPr>
    </w:p>
    <w:p w14:paraId="0F974861" w14:textId="77777777" w:rsidR="002E01E6" w:rsidRDefault="001A0C5D">
      <w:pPr>
        <w:numPr>
          <w:ilvl w:val="0"/>
          <w:numId w:val="10"/>
        </w:numPr>
        <w:ind w:right="9" w:hanging="360"/>
      </w:pPr>
      <w:r>
        <w:t xml:space="preserve">Strony powołują Kierowników Projektów jako osoby odpowiedzialne za realizację Umowy  i upoważnione przez każdą ze Stron odpowiednio do bezpośrednich, bieżących kontaktów w ramach i w celu wykonywania przedmiotu Umowy, w tym do podpisywania Protokołów: </w:t>
      </w:r>
    </w:p>
    <w:p w14:paraId="39C07B31" w14:textId="77777777" w:rsidR="002E01E6" w:rsidRDefault="001A0C5D">
      <w:pPr>
        <w:numPr>
          <w:ilvl w:val="1"/>
          <w:numId w:val="10"/>
        </w:numPr>
        <w:ind w:right="9" w:hanging="281"/>
      </w:pPr>
      <w:r>
        <w:t xml:space="preserve">Ze strony Zamawiającego: …………………………………. </w:t>
      </w:r>
    </w:p>
    <w:p w14:paraId="031643E4" w14:textId="6D87A956" w:rsidR="00C92D2D" w:rsidRDefault="001A0C5D" w:rsidP="00B26862">
      <w:pPr>
        <w:numPr>
          <w:ilvl w:val="1"/>
          <w:numId w:val="10"/>
        </w:numPr>
        <w:ind w:right="9" w:hanging="281"/>
      </w:pPr>
      <w:r>
        <w:t xml:space="preserve">Ze strony Wykonawcy: …………… </w:t>
      </w:r>
    </w:p>
    <w:p w14:paraId="2A4BD2C2" w14:textId="77777777" w:rsidR="002E01E6" w:rsidRDefault="001A0C5D" w:rsidP="00C92D2D">
      <w:pPr>
        <w:numPr>
          <w:ilvl w:val="0"/>
          <w:numId w:val="10"/>
        </w:numPr>
        <w:ind w:right="9" w:hanging="360"/>
      </w:pPr>
      <w:r>
        <w:t xml:space="preserve">W ramach struktury organizacyjnej zarządzania Projektem Strony powołują Komitet Sterujący, który jest najważniejszym organem pełniącym nadzór nad przebiegiem wdrożenia, reagującym na pojawiające się problemy i zagrożenia, w skład którego oprócz powołanych w ust. 1 Kierowników Projektu, wchodzą: </w:t>
      </w:r>
    </w:p>
    <w:p w14:paraId="39E12801" w14:textId="77777777" w:rsidR="002E01E6" w:rsidRDefault="001A0C5D">
      <w:pPr>
        <w:numPr>
          <w:ilvl w:val="1"/>
          <w:numId w:val="10"/>
        </w:numPr>
        <w:ind w:right="9" w:hanging="281"/>
      </w:pPr>
      <w:r>
        <w:t xml:space="preserve">…………………….. –  </w:t>
      </w:r>
    </w:p>
    <w:p w14:paraId="0DC88BCD" w14:textId="77777777" w:rsidR="002E01E6" w:rsidRDefault="001A0C5D">
      <w:pPr>
        <w:numPr>
          <w:ilvl w:val="1"/>
          <w:numId w:val="10"/>
        </w:numPr>
        <w:ind w:right="9" w:hanging="281"/>
      </w:pPr>
      <w:r>
        <w:t xml:space="preserve">…………………….. –  </w:t>
      </w:r>
    </w:p>
    <w:p w14:paraId="61A7FE5A" w14:textId="77777777" w:rsidR="002E01E6" w:rsidRDefault="001A0C5D">
      <w:pPr>
        <w:numPr>
          <w:ilvl w:val="0"/>
          <w:numId w:val="10"/>
        </w:numPr>
        <w:ind w:right="9" w:hanging="360"/>
      </w:pPr>
      <w:r>
        <w:t xml:space="preserve">Komitet Sterujący będzie się spotykał w miarę potrzeb na posiedzeniach w celu omówienia pojawiających się problemów i zagrożeń. </w:t>
      </w:r>
    </w:p>
    <w:p w14:paraId="04D5BC75" w14:textId="77777777" w:rsidR="002E01E6" w:rsidRDefault="001A0C5D">
      <w:pPr>
        <w:numPr>
          <w:ilvl w:val="0"/>
          <w:numId w:val="10"/>
        </w:numPr>
        <w:ind w:right="9" w:hanging="360"/>
      </w:pPr>
      <w:r>
        <w:t xml:space="preserve">Zmiana osób wchodzących w skład ww. personelu wymaga pisemnego powiadomienia drugiej Strony i nie wymaga sporządzenia aneksu.  </w:t>
      </w:r>
    </w:p>
    <w:p w14:paraId="16AB8E5A" w14:textId="77777777" w:rsidR="002E01E6" w:rsidRDefault="001A0C5D">
      <w:pPr>
        <w:numPr>
          <w:ilvl w:val="0"/>
          <w:numId w:val="10"/>
        </w:numPr>
        <w:ind w:right="9" w:hanging="360"/>
      </w:pPr>
      <w:r>
        <w:t xml:space="preserve">W celu uniknięcia wątpliwości Strony potwierdzają, że wszelkie konsekwencje zmian osób uczestniczących w realizacji Umowy obciążają Stronę, która tych zmian dokonała. </w:t>
      </w:r>
    </w:p>
    <w:p w14:paraId="4E80CEDD" w14:textId="77777777" w:rsidR="002E01E6" w:rsidRDefault="001A0C5D">
      <w:pPr>
        <w:numPr>
          <w:ilvl w:val="0"/>
          <w:numId w:val="10"/>
        </w:numPr>
        <w:spacing w:after="47"/>
        <w:ind w:right="9" w:hanging="360"/>
      </w:pPr>
      <w:r>
        <w:t xml:space="preserve">Strony oświadczają, iż wszelka korespondencja będzie dokonywana na adres: </w:t>
      </w:r>
    </w:p>
    <w:p w14:paraId="3E8CC8A8" w14:textId="77777777" w:rsidR="002E01E6" w:rsidRDefault="001A0C5D">
      <w:pPr>
        <w:numPr>
          <w:ilvl w:val="1"/>
          <w:numId w:val="10"/>
        </w:numPr>
        <w:spacing w:after="43" w:line="259" w:lineRule="auto"/>
        <w:ind w:right="9" w:hanging="281"/>
      </w:pPr>
      <w:r>
        <w:t xml:space="preserve">Zamawiającego – ul. ……………………., tel. ……………………..lub adres e-mail: …………………….. </w:t>
      </w:r>
    </w:p>
    <w:p w14:paraId="39FA9CBD" w14:textId="77777777" w:rsidR="002E01E6" w:rsidRDefault="001A0C5D">
      <w:pPr>
        <w:numPr>
          <w:ilvl w:val="1"/>
          <w:numId w:val="10"/>
        </w:numPr>
        <w:ind w:right="9" w:hanging="281"/>
      </w:pPr>
      <w:r>
        <w:t xml:space="preserve">Wykonawcy </w:t>
      </w:r>
      <w:r>
        <w:tab/>
        <w:t xml:space="preserve">– </w:t>
      </w:r>
      <w:r>
        <w:tab/>
        <w:t xml:space="preserve">ul. </w:t>
      </w:r>
      <w:r>
        <w:tab/>
        <w:t xml:space="preserve">…………………………… </w:t>
      </w:r>
      <w:r>
        <w:tab/>
        <w:t xml:space="preserve">tel. </w:t>
      </w:r>
      <w:r>
        <w:tab/>
        <w:t xml:space="preserve">…………………….. </w:t>
      </w:r>
      <w:r>
        <w:tab/>
        <w:t xml:space="preserve">lub </w:t>
      </w:r>
      <w:r>
        <w:tab/>
        <w:t xml:space="preserve">adres </w:t>
      </w:r>
      <w:r>
        <w:tab/>
        <w:t xml:space="preserve">e-mail: …………………………..  </w:t>
      </w:r>
    </w:p>
    <w:p w14:paraId="5E5BD1FB" w14:textId="77777777" w:rsidR="002E01E6" w:rsidRDefault="001A0C5D">
      <w:pPr>
        <w:numPr>
          <w:ilvl w:val="0"/>
          <w:numId w:val="10"/>
        </w:numPr>
        <w:ind w:right="9" w:hanging="360"/>
      </w:pPr>
      <w:r>
        <w:t xml:space="preserve">Strony zobowiązane są do zawiadomienia siebie nawzajem o zmianie adresów wskazanych w ust. 6 w formie pisemnej pod rygorem nieważności. W przypadku uchybienia powyższemu obowiązkowi wszelką korespondencję doręczoną na adres wskazany w ust. 6 uznaje się za doręczoną skutecznie. </w:t>
      </w:r>
    </w:p>
    <w:p w14:paraId="0393636D" w14:textId="77777777" w:rsidR="002E01E6" w:rsidRDefault="002E01E6">
      <w:pPr>
        <w:spacing w:after="7" w:line="259" w:lineRule="auto"/>
        <w:ind w:left="360" w:right="0" w:firstLine="0"/>
        <w:jc w:val="left"/>
      </w:pPr>
    </w:p>
    <w:p w14:paraId="485A0CE3" w14:textId="77777777" w:rsidR="002E01E6" w:rsidRDefault="001A0C5D">
      <w:pPr>
        <w:spacing w:after="4" w:line="259" w:lineRule="auto"/>
        <w:ind w:left="805" w:right="389" w:hanging="10"/>
        <w:jc w:val="center"/>
      </w:pPr>
      <w:r>
        <w:rPr>
          <w:b/>
        </w:rPr>
        <w:t xml:space="preserve">§11   </w:t>
      </w:r>
    </w:p>
    <w:p w14:paraId="41AD3476" w14:textId="77777777" w:rsidR="002E01E6" w:rsidRDefault="001A0C5D">
      <w:pPr>
        <w:spacing w:after="72" w:line="259" w:lineRule="auto"/>
        <w:ind w:left="805" w:right="3" w:hanging="10"/>
        <w:jc w:val="center"/>
      </w:pPr>
      <w:r>
        <w:rPr>
          <w:b/>
        </w:rPr>
        <w:t xml:space="preserve">ODBIÓR PRZEDMIOTU UMOWY </w:t>
      </w:r>
    </w:p>
    <w:p w14:paraId="2CC25E19" w14:textId="77777777" w:rsidR="002E01E6" w:rsidRDefault="001A0C5D">
      <w:pPr>
        <w:numPr>
          <w:ilvl w:val="0"/>
          <w:numId w:val="11"/>
        </w:numPr>
        <w:spacing w:after="68"/>
        <w:ind w:right="9"/>
      </w:pPr>
      <w:r>
        <w:t xml:space="preserve">Odbiorowi podlega zakres Przedmiotu Umowy, o którym mowa w §3 ust. 1. Odbiorowi uprawniającemu do wystawienia pierwszej faktury podlega Przedmiot Umowy określony w Opisie Przedmiotu Zamówienia z zastrzeżeniem, że zostanie on potwierdzony uprzednio odrębnymi Protokołami. Za datę wykonania Przedmiotu Umowy rozumie się datę zgłoszenia gotowości do odbioru, po której nastąpi podpisanie przez obie Strony Protokołu Odbioru Końcowego bez istotnych uwag i zastrzeżeń. </w:t>
      </w:r>
    </w:p>
    <w:p w14:paraId="37A0A6A5" w14:textId="77777777" w:rsidR="002E01E6" w:rsidRDefault="001A0C5D">
      <w:pPr>
        <w:numPr>
          <w:ilvl w:val="0"/>
          <w:numId w:val="11"/>
        </w:numPr>
        <w:spacing w:after="71"/>
        <w:ind w:right="9"/>
      </w:pPr>
      <w:r>
        <w:t xml:space="preserve">O gotowości do odbioru wykonania dostaw, usług i Etapów wyszczególnionych w elementach składowych wynagrodzenia Wykonawcy określonych w Formularzu oferty Wykonawcy - Załącznik nr 2 do Umowy, Wykonawca powiadamiać będzie Zamawiającego, który w terminie 3 dni od powiadomienia o gotowości do odbioru dostaw, Etapów lub Umowy jest zobligowany do podpisania odpowiedniego Protokołu, ewentualnie wyspecyfikuje w tym terminie swoje zastrzeżenia co do niezgodności przedmiotu odbioru z przedmiotem Umowy. </w:t>
      </w:r>
    </w:p>
    <w:p w14:paraId="2925DF4F" w14:textId="77777777" w:rsidR="002E01E6" w:rsidRDefault="001A0C5D">
      <w:pPr>
        <w:numPr>
          <w:ilvl w:val="0"/>
          <w:numId w:val="11"/>
        </w:numPr>
        <w:spacing w:after="69"/>
        <w:ind w:right="9"/>
      </w:pPr>
      <w:r>
        <w:t xml:space="preserve">Najpóźniej z dniem zgłoszenia gotowości do odbioru końcowego Wykonawca przekaże Zamawiającemu Dokumentację Powykonawczą, zgodnie z warunkami opisanymi w OPZ. </w:t>
      </w:r>
    </w:p>
    <w:p w14:paraId="2CF4AB99" w14:textId="77777777" w:rsidR="002E01E6" w:rsidRDefault="001A0C5D">
      <w:pPr>
        <w:numPr>
          <w:ilvl w:val="0"/>
          <w:numId w:val="11"/>
        </w:numPr>
        <w:spacing w:after="70"/>
        <w:ind w:right="9"/>
      </w:pPr>
      <w:r>
        <w:t xml:space="preserve">Jeżeli Wykonawca usunie zastrzeżenia o charakterze istotnym wraz z odniesieniem się do pozostałych wskazanych w Protokole uzasadniającym ich bezzasadność lub nieistotność w terminie 5 Dni od daty jego przekazania Wykonawcy uznaje się, że przedmiot odbioru został dokonany terminowo.     </w:t>
      </w:r>
    </w:p>
    <w:p w14:paraId="47508DD1" w14:textId="77777777" w:rsidR="002E01E6" w:rsidRDefault="001A0C5D">
      <w:pPr>
        <w:numPr>
          <w:ilvl w:val="0"/>
          <w:numId w:val="11"/>
        </w:numPr>
        <w:spacing w:after="61"/>
        <w:ind w:right="9"/>
      </w:pPr>
      <w:r>
        <w:lastRenderedPageBreak/>
        <w:t xml:space="preserve">W przypadku wystąpienia istotnych wad i usterek uniemożliwiających dokonanie protokolarnego odbioru bez uwag i zastrzeżeń, Zamawiający wyznaczy termin na ich usunięcie nie krótszy niż 7 dni. Wykonawca ma obowiązek przedłożenia do ponownego sprawdzenia przedmiot odbioru po usunięciu istotnych wad i usterek z zachowaniem wymogów przewidzianych Umową dla odbioru. Procedurę odbioru powtarza się aż do czasu dokonania przez Zespół odbioru albo skorzystania przez Zmawiającego z prawa odstąpienia od Umowy. </w:t>
      </w:r>
    </w:p>
    <w:p w14:paraId="785D57CD" w14:textId="77777777" w:rsidR="002E01E6" w:rsidRDefault="001A0C5D">
      <w:pPr>
        <w:spacing w:after="4" w:line="259" w:lineRule="auto"/>
        <w:ind w:left="805" w:right="389" w:hanging="10"/>
        <w:jc w:val="center"/>
      </w:pPr>
      <w:r>
        <w:rPr>
          <w:b/>
        </w:rPr>
        <w:t xml:space="preserve">§12  </w:t>
      </w:r>
    </w:p>
    <w:p w14:paraId="2FFE3B40" w14:textId="77777777" w:rsidR="002E01E6" w:rsidRDefault="001A0C5D">
      <w:pPr>
        <w:spacing w:after="4" w:line="259" w:lineRule="auto"/>
        <w:ind w:left="805" w:right="7" w:hanging="10"/>
        <w:jc w:val="center"/>
      </w:pPr>
      <w:r>
        <w:rPr>
          <w:b/>
        </w:rPr>
        <w:t xml:space="preserve">ODPOWIEDZIALNOŚĆ </w:t>
      </w:r>
    </w:p>
    <w:p w14:paraId="4733CFC1" w14:textId="77777777" w:rsidR="002E01E6" w:rsidRDefault="002E01E6">
      <w:pPr>
        <w:spacing w:after="80" w:line="259" w:lineRule="auto"/>
        <w:ind w:left="77" w:right="0" w:firstLine="0"/>
        <w:jc w:val="left"/>
      </w:pPr>
    </w:p>
    <w:p w14:paraId="29B60039" w14:textId="77777777" w:rsidR="002E01E6" w:rsidRDefault="001A0C5D">
      <w:pPr>
        <w:numPr>
          <w:ilvl w:val="0"/>
          <w:numId w:val="12"/>
        </w:numPr>
        <w:spacing w:after="72"/>
        <w:ind w:right="9"/>
      </w:pPr>
      <w:r>
        <w:t xml:space="preserve">Zamawiający oświadcza, że jest świadomy konsekwencji braku dokonywania i weryfikacji poprawności kopii bezpieczeństwa Oprogramowania Aplikacyjnego oraz generowanych przez nie danych, jak również nienależytego zabezpieczenia nośników oraz Infrastruktury. </w:t>
      </w:r>
    </w:p>
    <w:p w14:paraId="46334DC5" w14:textId="77777777" w:rsidR="002E01E6" w:rsidRDefault="001A0C5D">
      <w:pPr>
        <w:numPr>
          <w:ilvl w:val="0"/>
          <w:numId w:val="12"/>
        </w:numPr>
        <w:ind w:right="9"/>
      </w:pPr>
      <w:r>
        <w:t xml:space="preserve">Zamawiający nie będzie w stosunku do Wykonawcy wysuwał roszczeń, jeżeli w przypadku wystąpienia incydentu utraty danych Wykonawca przywróci dane do stanu danych z momentu wykonanej przez Zamawiającego kopii danych. Przywrócenie przez Wykonawcę danych do stanu zapisanego w kopii danych lub niemożność wykonania tej operacji z powodu wadliwości kopii danych wyłącza odpowiedzialność Wykonawcy za utratę danych w pełnym zakresie, jak również wszelkie następstwa tejże. </w:t>
      </w:r>
    </w:p>
    <w:p w14:paraId="393B47D9" w14:textId="77777777" w:rsidR="002E01E6" w:rsidRDefault="001A0C5D">
      <w:pPr>
        <w:numPr>
          <w:ilvl w:val="0"/>
          <w:numId w:val="12"/>
        </w:numPr>
        <w:spacing w:after="65"/>
        <w:ind w:right="9"/>
      </w:pPr>
      <w:r>
        <w:t xml:space="preserve">Wykonawca nie ponosi odpowiedzialności za szkody powstałe u Zamawiającego w wyniku przekazania lub utraty przez Użytkowników HD danych identyfikacyjnych umożliwiających uwierzytelnienie w systemie HD osobom trzecim, przez które rozumie się także niezaewidencjonowanych w roli Użytkowników HD pracowników Zamawiającego. Pobieranie Uaktualnień przez inne osoby niż Użytkownicy HD, jak również rozpowszechnianie ich poza podmiotem leczniczym Zamawiającego stanowi naruszenie własności intelektualnej Wykonawcy i uprawnia go do zastosowania sankcji przewidzianych w §8 ust.12 Umowy. </w:t>
      </w:r>
    </w:p>
    <w:p w14:paraId="32401C09" w14:textId="77777777" w:rsidR="002E01E6" w:rsidRDefault="001A0C5D">
      <w:pPr>
        <w:numPr>
          <w:ilvl w:val="0"/>
          <w:numId w:val="12"/>
        </w:numPr>
        <w:spacing w:after="70"/>
        <w:ind w:right="9"/>
      </w:pPr>
      <w:r>
        <w:t xml:space="preserve">Strony ponoszą odpowiedzialność za przekazywanie w Zgłoszeniach Serwisowych i w trakcie ich obsługi (kontakty telefoniczne) nieprawdziwych, nierzetelnych i niekompletnych informacji. Jeżeli w wyniku działania lub zaniechania Zamawiającego na tym polu Wykonawca poniesie koszty, będzie uprawniony do dochodzenia ich zwrotu od Zamawiającego, przy czym tożsame uprawnienie przysługuje także Zamawiającemu. Klauzula stosuje się także, ale nie wyłącznie, do Zgłoszeń Serwisowych, w wyniku analizy których okaże się, że Błąd Aplikacji jest spowodowany działaniami lub zaniechaniami w organizacji Zamawiającego tzn. jego przyczyna nie tkwi w Oprogramowaniu Aplikacyjnym, bądź nie wynika z zaniechanych zobowiązań Wykonawcy. </w:t>
      </w:r>
    </w:p>
    <w:p w14:paraId="608054B1" w14:textId="77777777" w:rsidR="002E01E6" w:rsidRDefault="001A0C5D">
      <w:pPr>
        <w:numPr>
          <w:ilvl w:val="0"/>
          <w:numId w:val="12"/>
        </w:numPr>
        <w:spacing w:after="72"/>
        <w:ind w:right="9"/>
      </w:pPr>
      <w:r>
        <w:t xml:space="preserve">Całkowita wzajemna odpowiedzialność odszkodowawcza Stron, bez względu na podstawę prawną roszczenia (tj. zarówno z tytułu niewykonania lub nienależytego wykonania Umowy, jak i z tytułu czynu niedozwolonego), ograniczona jest do wartości Umowy. </w:t>
      </w:r>
    </w:p>
    <w:p w14:paraId="363DF8D2" w14:textId="77777777" w:rsidR="002E01E6" w:rsidRDefault="001A0C5D">
      <w:pPr>
        <w:numPr>
          <w:ilvl w:val="0"/>
          <w:numId w:val="12"/>
        </w:numPr>
        <w:ind w:right="9"/>
      </w:pPr>
      <w:r>
        <w:t xml:space="preserve">Powyższe ograniczenie w zakresie odpowiedzialności nie obowiązuje w wypadku powstania szkody w wyniku winy umyślnej którejkolwiek ze Stron. </w:t>
      </w:r>
    </w:p>
    <w:p w14:paraId="027F670F" w14:textId="77777777" w:rsidR="002E01E6" w:rsidRDefault="002E01E6">
      <w:pPr>
        <w:spacing w:after="7" w:line="259" w:lineRule="auto"/>
        <w:ind w:left="785" w:right="0" w:firstLine="0"/>
        <w:jc w:val="left"/>
      </w:pPr>
    </w:p>
    <w:p w14:paraId="6CA16AF6" w14:textId="77777777" w:rsidR="002E01E6" w:rsidRDefault="001A0C5D">
      <w:pPr>
        <w:spacing w:after="4" w:line="259" w:lineRule="auto"/>
        <w:ind w:left="805" w:right="389" w:hanging="10"/>
        <w:jc w:val="center"/>
      </w:pPr>
      <w:r>
        <w:rPr>
          <w:b/>
        </w:rPr>
        <w:t xml:space="preserve">§13  </w:t>
      </w:r>
    </w:p>
    <w:p w14:paraId="07914846" w14:textId="77777777" w:rsidR="002E01E6" w:rsidRDefault="001A0C5D">
      <w:pPr>
        <w:spacing w:after="4" w:line="259" w:lineRule="auto"/>
        <w:ind w:left="805" w:right="0" w:hanging="10"/>
        <w:jc w:val="center"/>
      </w:pPr>
      <w:r>
        <w:rPr>
          <w:b/>
        </w:rPr>
        <w:t xml:space="preserve">ZACHOWANIE POUFNOŚCI </w:t>
      </w:r>
    </w:p>
    <w:p w14:paraId="6B8E5502" w14:textId="77777777" w:rsidR="002E01E6" w:rsidRDefault="002E01E6">
      <w:pPr>
        <w:spacing w:after="16" w:line="259" w:lineRule="auto"/>
        <w:ind w:left="77" w:right="0" w:firstLine="0"/>
        <w:jc w:val="left"/>
      </w:pPr>
    </w:p>
    <w:p w14:paraId="4E6014AD" w14:textId="77777777" w:rsidR="002E01E6" w:rsidRDefault="001A0C5D">
      <w:pPr>
        <w:numPr>
          <w:ilvl w:val="0"/>
          <w:numId w:val="13"/>
        </w:numPr>
        <w:ind w:right="9"/>
      </w:pPr>
      <w:r>
        <w:t xml:space="preserve">Każda ze Stron jest zobowiązana do zachowania całkowitej poufności wszelkich istotnych informacji odnoszących się do drugiej Strony, oznaczonych jako poufne lub w przypadku których okoliczności przekazania informacji wskazują na obowiązek zachowania takich informacji w poufności (informacje poufne) zgodnie z postanowieniami niniejszego ustępu.  </w:t>
      </w:r>
    </w:p>
    <w:p w14:paraId="42B16221" w14:textId="77777777" w:rsidR="00B26862" w:rsidRDefault="001A0C5D">
      <w:pPr>
        <w:numPr>
          <w:ilvl w:val="1"/>
          <w:numId w:val="13"/>
        </w:numPr>
        <w:ind w:right="9" w:hanging="360"/>
      </w:pPr>
      <w:r>
        <w:t xml:space="preserve">Informację poufną stanowią informacje uzyskane przez Stronę od drugiej Strony w związku z wykonywaniem czynności określonych w Umowie, których ujawnienie osobom trzecim może narazić Stronę przekazującą te informacje na szkodę, w szczególności informacje stanowiące tajemnicę handlową i tajemnicę przedsiębiorstwa w rozumieniu ustawy o zwalczaniu nieuczciwej konkurencji (Dz. U. z 2022 r., poz. 1233 z </w:t>
      </w:r>
      <w:proofErr w:type="spellStart"/>
      <w:r>
        <w:t>późn</w:t>
      </w:r>
      <w:proofErr w:type="spellEnd"/>
      <w:r>
        <w:t xml:space="preserve">. zm.):  </w:t>
      </w:r>
    </w:p>
    <w:p w14:paraId="570620DD" w14:textId="767DE61C" w:rsidR="002E01E6" w:rsidRDefault="001A0C5D" w:rsidP="00B26862">
      <w:pPr>
        <w:ind w:left="1080" w:right="9" w:firstLine="0"/>
      </w:pPr>
      <w:r>
        <w:rPr>
          <w:rFonts w:ascii="Wingdings" w:eastAsia="Wingdings" w:hAnsi="Wingdings" w:cs="Wingdings"/>
          <w:sz w:val="22"/>
        </w:rPr>
        <w:t></w:t>
      </w:r>
      <w:r w:rsidR="00B26862">
        <w:rPr>
          <w:rFonts w:ascii="Wingdings" w:eastAsia="Wingdings" w:hAnsi="Wingdings" w:cs="Wingdings"/>
          <w:sz w:val="22"/>
        </w:rPr>
        <w:t xml:space="preserve"> </w:t>
      </w:r>
      <w:r>
        <w:t xml:space="preserve">Oprogramowanie Aplikacyjne, </w:t>
      </w:r>
    </w:p>
    <w:p w14:paraId="2127AD55" w14:textId="77777777" w:rsidR="002E01E6" w:rsidRDefault="001A0C5D">
      <w:pPr>
        <w:numPr>
          <w:ilvl w:val="2"/>
          <w:numId w:val="13"/>
        </w:numPr>
        <w:ind w:right="9" w:hanging="360"/>
      </w:pPr>
      <w:r>
        <w:t xml:space="preserve">treść i zawartość Zgłoszeń Serwisowych, </w:t>
      </w:r>
    </w:p>
    <w:p w14:paraId="0A3150B4" w14:textId="77777777" w:rsidR="002E01E6" w:rsidRDefault="001A0C5D">
      <w:pPr>
        <w:numPr>
          <w:ilvl w:val="2"/>
          <w:numId w:val="13"/>
        </w:numPr>
        <w:ind w:right="9" w:hanging="360"/>
      </w:pPr>
      <w:r>
        <w:t xml:space="preserve">treść komunikatów publikowanych w HD, </w:t>
      </w:r>
    </w:p>
    <w:p w14:paraId="20F1AD0F" w14:textId="77777777" w:rsidR="002E01E6" w:rsidRDefault="001A0C5D">
      <w:pPr>
        <w:numPr>
          <w:ilvl w:val="2"/>
          <w:numId w:val="13"/>
        </w:numPr>
        <w:ind w:right="9" w:hanging="360"/>
      </w:pPr>
      <w:r>
        <w:lastRenderedPageBreak/>
        <w:t xml:space="preserve">dane osobowe, </w:t>
      </w:r>
    </w:p>
    <w:p w14:paraId="7288DD9B" w14:textId="77777777" w:rsidR="002E01E6" w:rsidRDefault="001A0C5D">
      <w:pPr>
        <w:numPr>
          <w:ilvl w:val="2"/>
          <w:numId w:val="13"/>
        </w:numPr>
        <w:ind w:right="9" w:hanging="360"/>
      </w:pPr>
      <w:r>
        <w:t xml:space="preserve">dane dotyczące zabezpieczeń, </w:t>
      </w:r>
    </w:p>
    <w:p w14:paraId="07AA7641" w14:textId="77777777" w:rsidR="002E01E6" w:rsidRDefault="001A0C5D">
      <w:pPr>
        <w:numPr>
          <w:ilvl w:val="2"/>
          <w:numId w:val="13"/>
        </w:numPr>
        <w:ind w:right="9" w:hanging="360"/>
      </w:pPr>
      <w:r>
        <w:t xml:space="preserve">dane finansowe Zamawiającego oraz jego kontrahentów.  </w:t>
      </w:r>
    </w:p>
    <w:p w14:paraId="3187414E" w14:textId="77777777" w:rsidR="002E01E6" w:rsidRDefault="001A0C5D">
      <w:pPr>
        <w:numPr>
          <w:ilvl w:val="1"/>
          <w:numId w:val="13"/>
        </w:numPr>
        <w:ind w:right="9" w:hanging="360"/>
      </w:pPr>
      <w:r>
        <w:t xml:space="preserve">Strony zobowiązane są zapobiec ujawnianiu czy rozpowszechnianiu informacji poufnych drugiej Strony, uzyskanych w toku realizacji Umowy. Każda ze Stron zobowiąże wszystkie osoby związane z wykonywaniem Umowy do zachowania poufności informacji poufnych drugiej Strony. </w:t>
      </w:r>
    </w:p>
    <w:p w14:paraId="2CE10ED3" w14:textId="77777777" w:rsidR="002E01E6" w:rsidRDefault="001A0C5D">
      <w:pPr>
        <w:numPr>
          <w:ilvl w:val="1"/>
          <w:numId w:val="13"/>
        </w:numPr>
        <w:ind w:right="9" w:hanging="360"/>
      </w:pPr>
      <w:r>
        <w:t xml:space="preserve">Obowiązek zachowania informacji poufnych obowiązuje Strony przez okres wskazany w samych informacjach, towarzyszących im dokumentach lub mediach, z wykorzystaniem których zostały przekazane lub jeżeli okres nie został wskazany, przez okres trzech lat po rozwiązaniu lub wygaśnięciu Umowy, bez względu na sposób i tryb rozwiązania lub wygaśnięcia. Zwolnienia Strony z obowiązku zachowania poufności dokonuje ta Strona, której dotyczą informacje poufne, na piśmie pod rygorem nieważności. </w:t>
      </w:r>
    </w:p>
    <w:p w14:paraId="5102850D" w14:textId="77777777" w:rsidR="002E01E6" w:rsidRDefault="001A0C5D">
      <w:pPr>
        <w:numPr>
          <w:ilvl w:val="1"/>
          <w:numId w:val="13"/>
        </w:numPr>
        <w:ind w:right="9" w:hanging="360"/>
      </w:pPr>
      <w:r>
        <w:t xml:space="preserve">Obowiązku zachowania poufności nie stosuje się do informacji: </w:t>
      </w:r>
    </w:p>
    <w:p w14:paraId="68B719BD" w14:textId="77777777" w:rsidR="002E01E6" w:rsidRDefault="001A0C5D">
      <w:pPr>
        <w:numPr>
          <w:ilvl w:val="2"/>
          <w:numId w:val="13"/>
        </w:numPr>
        <w:ind w:right="9" w:hanging="360"/>
      </w:pPr>
      <w:r>
        <w:t xml:space="preserve">powszechnie znanych w momencie ich ujawnienia; </w:t>
      </w:r>
    </w:p>
    <w:p w14:paraId="53635594" w14:textId="77777777" w:rsidR="002E01E6" w:rsidRDefault="001A0C5D">
      <w:pPr>
        <w:numPr>
          <w:ilvl w:val="2"/>
          <w:numId w:val="13"/>
        </w:numPr>
        <w:spacing w:after="38"/>
        <w:ind w:right="9" w:hanging="360"/>
      </w:pPr>
      <w:r>
        <w:t xml:space="preserve">otrzymanych przez Stronę, zgodnie z powszechnie obowiązującymi przepisami prawa, od podmiotu uprawnionego bez obowiązku zachowania poufności; </w:t>
      </w:r>
    </w:p>
    <w:p w14:paraId="24D6FA84" w14:textId="77777777" w:rsidR="002E01E6" w:rsidRDefault="001A0C5D">
      <w:pPr>
        <w:numPr>
          <w:ilvl w:val="2"/>
          <w:numId w:val="13"/>
        </w:numPr>
        <w:ind w:right="9" w:hanging="360"/>
      </w:pPr>
      <w:r>
        <w:t xml:space="preserve">które w momencie ich przekazania były już znane Stronie bez obowiązku zachowania poufności; </w:t>
      </w:r>
    </w:p>
    <w:p w14:paraId="66555512" w14:textId="77777777" w:rsidR="002E01E6" w:rsidRDefault="001A0C5D">
      <w:pPr>
        <w:numPr>
          <w:ilvl w:val="2"/>
          <w:numId w:val="13"/>
        </w:numPr>
        <w:ind w:right="9" w:hanging="360"/>
      </w:pPr>
      <w:r>
        <w:t xml:space="preserve">w stosunku do których Strona uzyskała pisemną zgodę drugiej Strony na ich ujawnienie (pod rygorem nieważności zgody na ujawnienie uzyskanej w innej niż pisemna formie). </w:t>
      </w:r>
    </w:p>
    <w:p w14:paraId="72AD7970" w14:textId="77777777" w:rsidR="002E01E6" w:rsidRDefault="001A0C5D">
      <w:pPr>
        <w:numPr>
          <w:ilvl w:val="1"/>
          <w:numId w:val="13"/>
        </w:numPr>
        <w:ind w:right="9" w:hanging="360"/>
      </w:pPr>
      <w:r>
        <w:t xml:space="preserve">Jeżeli ujawnienie informacji poufnej nastąpić ma na żądanie sądu lub innego upoważnionego organu władzy państwowej działającego zgodnie z prawem, Strona obowiązana do ujawnienia informacji poufnych zawiadomi o tym bezzwłocznie drugą Stronę, umożliwiając jej zajęcie stanowiska co do konieczności, zakresu lub formy takiego ujawnienia. </w:t>
      </w:r>
    </w:p>
    <w:p w14:paraId="0418BF18" w14:textId="77777777" w:rsidR="002E01E6" w:rsidRDefault="001A0C5D">
      <w:pPr>
        <w:numPr>
          <w:ilvl w:val="1"/>
          <w:numId w:val="13"/>
        </w:numPr>
        <w:spacing w:after="71"/>
        <w:ind w:right="9" w:hanging="360"/>
      </w:pPr>
      <w:r>
        <w:t xml:space="preserve">Jeżeli Strony nie postanowią inaczej na piśmie, wszelkie informacje poufne pozostaną własnością Strony, która ujawnia informacje poufne i zostaną jej zwrócone lub na jej pisemne żądanie zniszczone w dniu wygaśnięcia lub rozwiązania Umowy lub w innym terminie uzgodnionym przez upoważnionych przedstawicieli Stron. </w:t>
      </w:r>
    </w:p>
    <w:p w14:paraId="4467A381" w14:textId="77777777" w:rsidR="002E01E6" w:rsidRDefault="001A0C5D">
      <w:pPr>
        <w:numPr>
          <w:ilvl w:val="0"/>
          <w:numId w:val="13"/>
        </w:numPr>
        <w:spacing w:after="51"/>
        <w:ind w:right="9"/>
      </w:pPr>
      <w:r>
        <w:t xml:space="preserve">Zamawiający oświadcza, że dołoży wszelkich starań, żeby dane osobowe nie były zamieszczane w treści Zgłoszeń Serwisowych. Jeżeli jest to niezbędne do obsłużenia Zgłoszenia Serwisowego Zamawiający będzie zamieszczał informacje oraz dane w postaci zanonimizowanej lub zaszyfrowanej, jak również oznaczy Zgłoszenia Serwisowe zawierające takie dane w sposób określony w HD. </w:t>
      </w:r>
    </w:p>
    <w:p w14:paraId="56F87702" w14:textId="77777777" w:rsidR="002E01E6" w:rsidRDefault="001A0C5D">
      <w:pPr>
        <w:numPr>
          <w:ilvl w:val="0"/>
          <w:numId w:val="13"/>
        </w:numPr>
        <w:ind w:right="9"/>
      </w:pPr>
      <w:r>
        <w:t xml:space="preserve">Zamawiający jako Administrator danych osobowych, powierza Wykonawcy w trybie art. 28 Rozporządzenia Parlamentu Europejskiego i Rady (UE) 2016/679 z dnia 27 kwietnia 2016 r. w sprawie ochrony osób fizycznych w związku z przetwarzaniem danych osobowych i w sprawie swobodnego przepływu takich danych oraz uchylenia dyrektywy 95/46/WE dane osobowe do przetwarzania w celu wykonania niniejszej </w:t>
      </w:r>
    </w:p>
    <w:p w14:paraId="14FA7E31" w14:textId="77777777" w:rsidR="002E01E6" w:rsidRDefault="001A0C5D">
      <w:pPr>
        <w:spacing w:after="60"/>
        <w:ind w:left="437" w:right="9" w:firstLine="0"/>
      </w:pPr>
      <w:r>
        <w:t xml:space="preserve">Umowy. Zasady powierzenia przetwarzania danych osobowych zostały określone przez Strony w Załączniku nr 4. </w:t>
      </w:r>
    </w:p>
    <w:p w14:paraId="68C7D7F1" w14:textId="77777777" w:rsidR="002E01E6" w:rsidRDefault="001A0C5D">
      <w:pPr>
        <w:spacing w:after="4" w:line="259" w:lineRule="auto"/>
        <w:ind w:left="805" w:right="389" w:hanging="10"/>
        <w:jc w:val="center"/>
      </w:pPr>
      <w:r>
        <w:rPr>
          <w:b/>
        </w:rPr>
        <w:t xml:space="preserve">§14  </w:t>
      </w:r>
    </w:p>
    <w:p w14:paraId="55B436F4" w14:textId="77777777" w:rsidR="002E01E6" w:rsidRDefault="001A0C5D">
      <w:pPr>
        <w:spacing w:after="4" w:line="259" w:lineRule="auto"/>
        <w:ind w:left="805" w:right="2" w:hanging="10"/>
        <w:jc w:val="center"/>
      </w:pPr>
      <w:r>
        <w:rPr>
          <w:b/>
        </w:rPr>
        <w:t xml:space="preserve">BEZPIECZEŃSTWO </w:t>
      </w:r>
    </w:p>
    <w:p w14:paraId="7DAD18E3" w14:textId="77777777" w:rsidR="002E01E6" w:rsidRDefault="002E01E6">
      <w:pPr>
        <w:spacing w:after="71" w:line="259" w:lineRule="auto"/>
        <w:ind w:left="77" w:right="0" w:firstLine="0"/>
        <w:jc w:val="left"/>
      </w:pPr>
    </w:p>
    <w:p w14:paraId="74A0AC08" w14:textId="77777777" w:rsidR="002E01E6" w:rsidRDefault="001A0C5D">
      <w:pPr>
        <w:numPr>
          <w:ilvl w:val="0"/>
          <w:numId w:val="14"/>
        </w:numPr>
        <w:ind w:right="9" w:hanging="360"/>
      </w:pPr>
      <w:r>
        <w:t xml:space="preserve">Zamawiający zapewni Wykonawcy dostęp do wszelkich posiadanych informacji merytorycznie związanych ze świadczeniem usług przewidzianych w Umowie, a uznanych przez Strony za konieczne dla świadczenia tych usług. Wykonawca zapewni poufność otrzymanych od informacji zgodnie z postanowieniami §13 Umowy. </w:t>
      </w:r>
    </w:p>
    <w:p w14:paraId="52F49A94" w14:textId="77777777" w:rsidR="002E01E6" w:rsidRDefault="001A0C5D">
      <w:pPr>
        <w:numPr>
          <w:ilvl w:val="0"/>
          <w:numId w:val="14"/>
        </w:numPr>
        <w:ind w:right="9" w:hanging="360"/>
      </w:pPr>
      <w:r>
        <w:t>Zamawiający zobowiązany jest umożliwić Wykonawcy instalację narzędzi zapewniających zdalny szyfrowany dostęp do serwera/ów, na którym/</w:t>
      </w:r>
      <w:proofErr w:type="spellStart"/>
      <w:r>
        <w:t>ch</w:t>
      </w:r>
      <w:proofErr w:type="spellEnd"/>
      <w:r>
        <w:t xml:space="preserve"> posadowiony jest Motor bazy danych wraz z Bazą danych, jak również uruchomienie sesji Aplikacji zdalnie. Prowadzenie prac na środowiskach Zamawiającego w oparciu o zdalny dostęp wymaga zgody Zamawiającego, a także zachowania należytej staranności w celu ochrony Infrastruktury Zamawiającego przed możliwym naruszeniem jej bezpieczeństwa. Zamawiającego umożliwi Wykonawcy zdalny dostęp (VPN) do Systemu lub jego części, w tym na etapie wdrożenia, po spełnieniu przez Wykonawcę wymogów w zakresie ochrony danych osobowych. Zgoda, zostanie udzielona </w:t>
      </w:r>
      <w:r>
        <w:lastRenderedPageBreak/>
        <w:t xml:space="preserve">przez Zamawiającego jednorazowo na cały okres realizacji Umowy, poprzez podpisanie Umowy na wykonanie przedmiotu Umowy. </w:t>
      </w:r>
    </w:p>
    <w:p w14:paraId="0CDAFA5B" w14:textId="77777777" w:rsidR="002E01E6" w:rsidRDefault="001A0C5D">
      <w:pPr>
        <w:numPr>
          <w:ilvl w:val="0"/>
          <w:numId w:val="14"/>
        </w:numPr>
        <w:spacing w:after="69"/>
        <w:ind w:right="9" w:hanging="360"/>
      </w:pPr>
      <w:r>
        <w:t xml:space="preserve">Zamawiający jest zobligowany do cyklicznego wykonywania oraz weryfikacji poprawności kopii danych i Oprogramowania Aplikacyjnego oraz zapewnienia bezpieczeństwa nośników, na których są przechowywane.  </w:t>
      </w:r>
    </w:p>
    <w:p w14:paraId="47C33FB0" w14:textId="77777777" w:rsidR="002E01E6" w:rsidRDefault="001A0C5D">
      <w:pPr>
        <w:numPr>
          <w:ilvl w:val="0"/>
          <w:numId w:val="14"/>
        </w:numPr>
        <w:ind w:right="9" w:hanging="360"/>
      </w:pPr>
      <w:r>
        <w:t xml:space="preserve">Zamawiający jest zobligowany do należytego tj. zgodnego z przyjętymi dla zarządzania i eksploatacji systemów teleinformatycznych zasadami branżowymi zabezpieczenia Infrastruktury przed: </w:t>
      </w:r>
    </w:p>
    <w:p w14:paraId="286F197B" w14:textId="77777777" w:rsidR="002E01E6" w:rsidRDefault="001A0C5D">
      <w:pPr>
        <w:numPr>
          <w:ilvl w:val="2"/>
          <w:numId w:val="15"/>
        </w:numPr>
        <w:ind w:left="985" w:right="9" w:hanging="341"/>
      </w:pPr>
      <w:r>
        <w:t xml:space="preserve">awariami strategicznych elementów systemu teleinformatycznego (redundancja), </w:t>
      </w:r>
    </w:p>
    <w:p w14:paraId="493155A8" w14:textId="77777777" w:rsidR="002E01E6" w:rsidRDefault="001A0C5D">
      <w:pPr>
        <w:numPr>
          <w:ilvl w:val="2"/>
          <w:numId w:val="15"/>
        </w:numPr>
        <w:ind w:left="985" w:right="9" w:hanging="341"/>
      </w:pPr>
      <w:r>
        <w:t xml:space="preserve">przepełnieniem Nośników, </w:t>
      </w:r>
    </w:p>
    <w:p w14:paraId="04AFDCEF" w14:textId="77777777" w:rsidR="002E01E6" w:rsidRDefault="001A0C5D">
      <w:pPr>
        <w:numPr>
          <w:ilvl w:val="2"/>
          <w:numId w:val="15"/>
        </w:numPr>
        <w:ind w:left="985" w:right="9" w:hanging="341"/>
      </w:pPr>
      <w:r>
        <w:t xml:space="preserve">nieautoryzowanym dostępem fizycznym osób trzecich, </w:t>
      </w:r>
    </w:p>
    <w:p w14:paraId="69BB7A90" w14:textId="77777777" w:rsidR="002E01E6" w:rsidRDefault="001A0C5D">
      <w:pPr>
        <w:numPr>
          <w:ilvl w:val="2"/>
          <w:numId w:val="15"/>
        </w:numPr>
        <w:ind w:left="985" w:right="9" w:hanging="341"/>
      </w:pPr>
      <w:r>
        <w:t xml:space="preserve">nieautoryzowanym zdalnym dostępem osób trzecich (włamaniami tzw. hakerów), </w:t>
      </w:r>
    </w:p>
    <w:p w14:paraId="5859D9ED" w14:textId="77777777" w:rsidR="002E01E6" w:rsidRDefault="001A0C5D">
      <w:pPr>
        <w:numPr>
          <w:ilvl w:val="2"/>
          <w:numId w:val="15"/>
        </w:numPr>
        <w:ind w:left="985" w:right="9" w:hanging="341"/>
      </w:pPr>
      <w:r>
        <w:t xml:space="preserve">działaniami wirusów komputerowych, ataków </w:t>
      </w:r>
      <w:proofErr w:type="spellStart"/>
      <w:r>
        <w:t>DoS</w:t>
      </w:r>
      <w:proofErr w:type="spellEnd"/>
      <w:r>
        <w:t xml:space="preserve">, </w:t>
      </w:r>
    </w:p>
    <w:p w14:paraId="0A0A3D5B" w14:textId="77777777" w:rsidR="002E01E6" w:rsidRDefault="001A0C5D">
      <w:pPr>
        <w:numPr>
          <w:ilvl w:val="2"/>
          <w:numId w:val="15"/>
        </w:numPr>
        <w:ind w:left="985" w:right="9" w:hanging="341"/>
      </w:pPr>
      <w:r>
        <w:t xml:space="preserve">utratą zasilania, </w:t>
      </w:r>
    </w:p>
    <w:p w14:paraId="45E080E2" w14:textId="77777777" w:rsidR="002E01E6" w:rsidRDefault="001A0C5D">
      <w:pPr>
        <w:numPr>
          <w:ilvl w:val="2"/>
          <w:numId w:val="15"/>
        </w:numPr>
        <w:ind w:left="985" w:right="9" w:hanging="341"/>
      </w:pPr>
      <w:r>
        <w:t xml:space="preserve">konsekwencjami działań warunków atmosferycznych i awarii budowlanych. </w:t>
      </w:r>
    </w:p>
    <w:p w14:paraId="50BD3A1D" w14:textId="77777777" w:rsidR="002E01E6" w:rsidRDefault="001A0C5D">
      <w:pPr>
        <w:numPr>
          <w:ilvl w:val="0"/>
          <w:numId w:val="14"/>
        </w:numPr>
        <w:spacing w:after="57"/>
        <w:ind w:right="9" w:hanging="360"/>
      </w:pPr>
      <w:r>
        <w:t xml:space="preserve">Wykonawca zobowiązuje się do wykonania Umowy w sposób niepowodujący zaprzestania lub zakłócenia pracy Infrastruktury Zamawiającego. Powyższe nie dotyczy elementów Infrastruktury Zamawiającego, których wyłączenie z eksploatacji lub ograniczenie eksploatacji Strony uzgodniły. </w:t>
      </w:r>
    </w:p>
    <w:p w14:paraId="066B467A" w14:textId="77777777" w:rsidR="002E01E6" w:rsidRDefault="001A0C5D">
      <w:pPr>
        <w:numPr>
          <w:ilvl w:val="0"/>
          <w:numId w:val="14"/>
        </w:numPr>
        <w:spacing w:after="70"/>
        <w:ind w:right="9" w:hanging="360"/>
      </w:pPr>
      <w:r>
        <w:t xml:space="preserve">Zamawiający jest zobligowany do zachowania określonego w HD oprogramowania systemowego, towarzyszącego oraz MBD w wersjach wspieranych przez producentów tego oprogramowania. Wykonawca może w każdym przypadku odmówić obsłużenia Zgłoszenia Serwisowego jako niespełniającego warunków Umowy, jeżeli Zamawiający nie wywiązuje się z niniejszego zobowiązania. </w:t>
      </w:r>
    </w:p>
    <w:p w14:paraId="5C7B64ED" w14:textId="77777777" w:rsidR="002E01E6" w:rsidRDefault="001A0C5D">
      <w:pPr>
        <w:numPr>
          <w:ilvl w:val="0"/>
          <w:numId w:val="14"/>
        </w:numPr>
        <w:ind w:right="9" w:hanging="360"/>
      </w:pPr>
      <w:r>
        <w:t xml:space="preserve">Zamawiający przyjmuje do wiadomości, że brak wykupionych u producentów oprogramowania systemowego, towarzyszącego oraz MBD usług zapewniających dostęp do jego aktualizacji może uniemożliwić Wykonawcy realizację niektórych świadczeń powiązanych z tym oprogramowaniem. Wykonawca może w każdym przypadku, w którym dostęp do aktualizacji jest nieodzowny do obsłużenia Zgłoszenia Serwisowego odmówić jego realizacji jako niespełniającego warunków Umowy, bez ryzyka poniesienia przez Wykonawcę jakichkolwiek negatywnych konsekwencji takiego działania. </w:t>
      </w:r>
    </w:p>
    <w:p w14:paraId="04DBB131" w14:textId="77777777" w:rsidR="002E01E6" w:rsidRDefault="001A0C5D">
      <w:pPr>
        <w:numPr>
          <w:ilvl w:val="0"/>
          <w:numId w:val="14"/>
        </w:numPr>
        <w:ind w:right="9" w:hanging="360"/>
      </w:pPr>
      <w:r>
        <w:t xml:space="preserve">Integracja z rozwiązaniami podmiotów trzecich:  </w:t>
      </w:r>
    </w:p>
    <w:p w14:paraId="7B295726" w14:textId="77777777" w:rsidR="002E01E6" w:rsidRDefault="001A0C5D">
      <w:pPr>
        <w:numPr>
          <w:ilvl w:val="1"/>
          <w:numId w:val="14"/>
        </w:numPr>
        <w:ind w:left="643" w:right="9" w:hanging="283"/>
      </w:pPr>
      <w:r>
        <w:t xml:space="preserve">Integracja Modułu u Zamawiającego z urządzeniami i programami stron trzecich (rozumiana jako połączenie lub instalacja urządzenia lub programu z Modułem umożliwiająca </w:t>
      </w:r>
      <w:proofErr w:type="spellStart"/>
      <w:r>
        <w:t>przesył</w:t>
      </w:r>
      <w:proofErr w:type="spellEnd"/>
      <w:r>
        <w:t xml:space="preserve"> lub wymianę danych) następuje za zgodą Zamawiającego, w zakresie i na zasadach opisanych w specyfikacji integracji i Dokumentacji.  </w:t>
      </w:r>
    </w:p>
    <w:p w14:paraId="7C014F67" w14:textId="77777777" w:rsidR="002E01E6" w:rsidRDefault="001A0C5D">
      <w:pPr>
        <w:numPr>
          <w:ilvl w:val="1"/>
          <w:numId w:val="14"/>
        </w:numPr>
        <w:ind w:left="643" w:right="9" w:hanging="283"/>
      </w:pPr>
      <w:r>
        <w:t xml:space="preserve">Odpowiedzialność za integrację, w tym za przekazywane do Modułów dane, ich jakość, prawidłowość, sposób przekazania ponosi strona udostępniająca dane lub Zamawiający lub podmiot trzeci dostarczający przeznaczone do integracji urządzenia lub programu, chyba że specyfikacja integracji lub/i Dokumentacja dopuszcza integrację danego urządzenia lub programu, a problem z integracją jest następstwem Błędu Aplikacji w Module. W takim przypadku odpowiedzialność Wykonawcy ogranicza się do naprawy Błędu Aplikacji.  </w:t>
      </w:r>
    </w:p>
    <w:p w14:paraId="59501355" w14:textId="77777777" w:rsidR="002E01E6" w:rsidRDefault="001A0C5D">
      <w:pPr>
        <w:numPr>
          <w:ilvl w:val="1"/>
          <w:numId w:val="14"/>
        </w:numPr>
        <w:ind w:left="643" w:right="9" w:hanging="283"/>
      </w:pPr>
      <w:r>
        <w:t xml:space="preserve">Wykonawca umożliwia transfer danych z integrowanych urządzeń i programów do Modułów w postaci „as </w:t>
      </w:r>
      <w:proofErr w:type="spellStart"/>
      <w:r>
        <w:t>is</w:t>
      </w:r>
      <w:proofErr w:type="spellEnd"/>
      <w:r>
        <w:t xml:space="preserve">”. Wykonawca wykorzystuje otrzymane dane, w tym je wyświetla w Module, w postaci w jakiej otrzymał te dane z urządzenia lub programu stron trzecich, chyba że specyfikacja integracji stanowi inaczej, Zamawiający wyraził zgodę lub zlecił w tym zakresie zmiany, w szczególności w zakresie wykonywania operacji na danych, zmiany wartości danych lub formy ich prezentowania, przy czym odpowiedzialności za wprowadzone zmiany ponosi Zamawiający, bądź podmiot trzeci. </w:t>
      </w:r>
    </w:p>
    <w:p w14:paraId="700299E3" w14:textId="77777777" w:rsidR="002E01E6" w:rsidRDefault="001A0C5D">
      <w:pPr>
        <w:numPr>
          <w:ilvl w:val="1"/>
          <w:numId w:val="14"/>
        </w:numPr>
        <w:ind w:left="643" w:right="9" w:hanging="283"/>
      </w:pPr>
      <w:r>
        <w:t xml:space="preserve">Dane wprowadzane do Modułów przez integrowane programy lub urządzenia mogą być prezentowane po Stronie Modułu jako elementy dokumentacji indywidualnej pacjenta, o której mowa w rozporządzeniu Ministra zdrowia z dnia 6 kwietnia 2020 r. w sprawie rodzajów, zakresu, wzorów dokumentacji medycznej oraz sposobów jej przetwarzania z </w:t>
      </w:r>
      <w:proofErr w:type="spellStart"/>
      <w:r>
        <w:t>późn</w:t>
      </w:r>
      <w:proofErr w:type="spellEnd"/>
      <w:r>
        <w:t xml:space="preserve">. zm. W konsekwencji niezaakceptowane przez Wykonawcę zmiany w tych urządzeniach lub programach (w tym wynikające z zamiany urządzeń, podłączenia w oparciu sterownik innych urządzeń, </w:t>
      </w:r>
      <w:proofErr w:type="spellStart"/>
      <w:r>
        <w:t>upgrade’ów</w:t>
      </w:r>
      <w:proofErr w:type="spellEnd"/>
      <w:r>
        <w:t xml:space="preserve">, nowych wersji, </w:t>
      </w:r>
      <w:proofErr w:type="spellStart"/>
      <w:r>
        <w:t>reinstalacji</w:t>
      </w:r>
      <w:proofErr w:type="spellEnd"/>
      <w:r>
        <w:t xml:space="preserve">, itp.) mogą powodować nieprawidłowe wyświetlanie lub interpretowanie danych w Modułach, a te z kolei mogą mieć negatywny wpływ na decyzje medyczne podejmowane w oparciu o te dane, z doprowadzeniem do uszczerbku na zdrowiu pacjenta włącznie. Wykonawca nie ponosi odpowiedzialności za błędnie działające Moduły, jeśli </w:t>
      </w:r>
      <w:r>
        <w:lastRenderedPageBreak/>
        <w:t xml:space="preserve">po jego integracji i ustaleniu z Zamawiającym, bądź podmiotem trzecim sposobu jej przeprowadzenia, Zamawiający lub podmiot trzeci dokonuje zmian w ustalonej konfiguracji integracji, wprowadza zmiany lub aktualizacje w integrowanych programach lub urządzeniach bądź wymienia programy.  </w:t>
      </w:r>
    </w:p>
    <w:p w14:paraId="2ED69CE4" w14:textId="77777777" w:rsidR="002E01E6" w:rsidRDefault="001A0C5D">
      <w:pPr>
        <w:numPr>
          <w:ilvl w:val="0"/>
          <w:numId w:val="14"/>
        </w:numPr>
        <w:ind w:right="9" w:hanging="360"/>
      </w:pPr>
      <w:r>
        <w:t xml:space="preserve">Zamawiający zobligowany jest do powiadamiania Wykonawcy o wszelkich zmianach danych Użytkowników HD w celu nadania/zmiany uprawnień Użytkowników w serwisie HD. Ustala się, że jakiekolwiek wnioski dotyczące zmiany uprawnień Użytkowników będą wpływały do Wykonawcy z konta poczty elektronicznej wskazanego w §9 ust. 7 lit. a) do Umowy, oraz że jest to jednocześnie konto, na które zwrotnie Wykonawca będzie przekazywał dane umożliwiające uwierzytelnianie Użytkowników w HD.  </w:t>
      </w:r>
    </w:p>
    <w:p w14:paraId="7A4DA161" w14:textId="77777777" w:rsidR="002E01E6" w:rsidRDefault="001A0C5D">
      <w:pPr>
        <w:numPr>
          <w:ilvl w:val="0"/>
          <w:numId w:val="14"/>
        </w:numPr>
        <w:ind w:right="9" w:hanging="360"/>
      </w:pPr>
      <w:r>
        <w:t xml:space="preserve">Wykonawca ma prawo do zablokowania Użytkownikowi HD dostępu do HD w przypadku zidentyfikowania działań inicjowanych z konta Użytkownika HD zagrażających stabilności lub bezpieczeństwu HD. </w:t>
      </w:r>
    </w:p>
    <w:p w14:paraId="0F34FC2E" w14:textId="77777777" w:rsidR="002E01E6" w:rsidRDefault="001A0C5D">
      <w:pPr>
        <w:numPr>
          <w:ilvl w:val="0"/>
          <w:numId w:val="14"/>
        </w:numPr>
        <w:ind w:right="9" w:hanging="360"/>
      </w:pPr>
      <w:r>
        <w:t xml:space="preserve">Użytkownicy HD są zobowiązani do bieżącego śledzenia informacji publikowanych w HD i jeżeli zawierają one Uaktualnienia Oprogramowania Aplikacyjnego, winni niezwłocznie dokonać instalacji tychże, chyba że istnieją ku temu istotne przeciwwskazania. </w:t>
      </w:r>
    </w:p>
    <w:p w14:paraId="7EBB2096" w14:textId="77777777" w:rsidR="002E01E6" w:rsidRDefault="001A0C5D">
      <w:pPr>
        <w:numPr>
          <w:ilvl w:val="0"/>
          <w:numId w:val="14"/>
        </w:numPr>
        <w:spacing w:after="38"/>
        <w:ind w:right="9" w:hanging="360"/>
      </w:pPr>
      <w:r>
        <w:t xml:space="preserve">Z wyłączeniem sytuacji szczególnych Wykonawca obsługuje Zgłoszenia Serwisowe dotyczące ostatnich opublikowanych wersji Oprogramowania Aplikacyjnego. Zamawiający przyjmuje do wiadomości, że eksploatacja Aplikacji w wersjach niezaktualizowanych do najnowszych może stanowić powód do odmowy obsłużenia powiązanych przedmiotowo Zgłoszeń Serwisowych przez Wykonawcę.  </w:t>
      </w:r>
    </w:p>
    <w:p w14:paraId="6BDE1D51" w14:textId="77777777" w:rsidR="002E01E6" w:rsidRDefault="002E01E6">
      <w:pPr>
        <w:spacing w:after="69" w:line="259" w:lineRule="auto"/>
        <w:ind w:left="129" w:right="0" w:firstLine="0"/>
        <w:jc w:val="center"/>
      </w:pPr>
    </w:p>
    <w:p w14:paraId="43178BF6" w14:textId="77777777" w:rsidR="002E01E6" w:rsidRDefault="001A0C5D">
      <w:pPr>
        <w:spacing w:after="4" w:line="259" w:lineRule="auto"/>
        <w:ind w:left="805" w:right="749" w:hanging="10"/>
        <w:jc w:val="center"/>
      </w:pPr>
      <w:r>
        <w:rPr>
          <w:b/>
        </w:rPr>
        <w:t xml:space="preserve">§15 </w:t>
      </w:r>
    </w:p>
    <w:p w14:paraId="7961269E" w14:textId="77777777" w:rsidR="002E01E6" w:rsidRDefault="001A0C5D">
      <w:pPr>
        <w:spacing w:after="4" w:line="259" w:lineRule="auto"/>
        <w:ind w:left="805" w:right="720" w:hanging="10"/>
        <w:jc w:val="center"/>
      </w:pPr>
      <w:r>
        <w:rPr>
          <w:b/>
        </w:rPr>
        <w:t xml:space="preserve">WARUNKI ROZWIĄZANIA UMOWY </w:t>
      </w:r>
    </w:p>
    <w:p w14:paraId="1F137BD4" w14:textId="77777777" w:rsidR="002E01E6" w:rsidRDefault="002E01E6">
      <w:pPr>
        <w:spacing w:after="18" w:line="259" w:lineRule="auto"/>
        <w:ind w:left="77" w:right="0" w:firstLine="0"/>
        <w:jc w:val="left"/>
      </w:pPr>
    </w:p>
    <w:p w14:paraId="49823461" w14:textId="77777777" w:rsidR="002E01E6" w:rsidRDefault="001A0C5D">
      <w:pPr>
        <w:numPr>
          <w:ilvl w:val="0"/>
          <w:numId w:val="16"/>
        </w:numPr>
        <w:ind w:right="9" w:hanging="360"/>
      </w:pPr>
      <w:r>
        <w:t xml:space="preserve">Umowa może zostać rozwiązana przez Zamawiającego bez wypowiedzenia w następujących sytuacjach: </w:t>
      </w:r>
    </w:p>
    <w:p w14:paraId="23204834" w14:textId="77777777" w:rsidR="002E01E6" w:rsidRDefault="001A0C5D">
      <w:pPr>
        <w:numPr>
          <w:ilvl w:val="1"/>
          <w:numId w:val="16"/>
        </w:numPr>
        <w:ind w:right="9" w:hanging="355"/>
      </w:pPr>
      <w:r>
        <w:t xml:space="preserve">w razie wystąpienia istotnej zmiany okoliczności powodującej, że wykonanie Umowy nie leży w interesie publicznym, czego nie można było przewidzieć w chwili zawarcia Umowy. </w:t>
      </w:r>
    </w:p>
    <w:p w14:paraId="287EBA00" w14:textId="77777777" w:rsidR="002E01E6" w:rsidRDefault="001A0C5D">
      <w:pPr>
        <w:numPr>
          <w:ilvl w:val="1"/>
          <w:numId w:val="16"/>
        </w:numPr>
        <w:ind w:right="9" w:hanging="355"/>
      </w:pPr>
      <w:r>
        <w:t xml:space="preserve">w przypadku, w którym Wykonawca realizuje prace objęte Umową w sposób rażąco nierzetelny lub w inny sposób rażąco naruszy postanowienia Umowy. Strony uznają, że taka sytuacja ma miejsce w momencie, gdy łączna wartość kar umownych wskazanych w §16 przekroczy 30% wartości Umowy brutto. </w:t>
      </w:r>
    </w:p>
    <w:p w14:paraId="20B253F0" w14:textId="77777777" w:rsidR="002E01E6" w:rsidRDefault="001A0C5D">
      <w:pPr>
        <w:numPr>
          <w:ilvl w:val="1"/>
          <w:numId w:val="16"/>
        </w:numPr>
        <w:ind w:right="9" w:hanging="355"/>
      </w:pPr>
      <w:r>
        <w:t xml:space="preserve">jeżeli z przyczyn zawinionych Wykonawca nie wykonuje przedmiotu Umowy lub wykonuje go nienależycie i pomimo pisemnego wezwania go przez Zamawiającego do podjęcia wykonywania lub należytego wykonywania przedmiotu Umowy w wyznaczonym terminie, nie krótszym niż 14 dni, nie zadośćuczyni żądaniu Zamawiającego, </w:t>
      </w:r>
    </w:p>
    <w:p w14:paraId="744AF208" w14:textId="77777777" w:rsidR="002E01E6" w:rsidRDefault="001A0C5D">
      <w:pPr>
        <w:numPr>
          <w:ilvl w:val="1"/>
          <w:numId w:val="16"/>
        </w:numPr>
        <w:ind w:right="9" w:hanging="355"/>
      </w:pPr>
      <w:r>
        <w:t xml:space="preserve">jeżeli zwłoka Wykonawcy w stosunku do terminu realizacji przedmiotu Umowy, o którym mowa w §6 ust. 1 wyniesie co najmniej 30 dni, a Wykonawca nie wykona swoich zobowiązań mimo wyznaczenia przez Zamawiającego dodatkowego terminu na ich wykonanie nie krótszego niż 7 dni, z zagrożeniem, że uchybienie temu dodatkowemu terminowi może skutkować odstąpieniem od Umowy, </w:t>
      </w:r>
    </w:p>
    <w:p w14:paraId="7A34008F" w14:textId="77777777" w:rsidR="002E01E6" w:rsidRDefault="001A0C5D">
      <w:pPr>
        <w:numPr>
          <w:ilvl w:val="1"/>
          <w:numId w:val="16"/>
        </w:numPr>
        <w:ind w:right="9" w:hanging="355"/>
      </w:pPr>
      <w:r>
        <w:t xml:space="preserve">w wyniku wszczętego postępowania egzekucyjnego nastąpi zajęcie majątku Wykonawcy, gdy nastąpi likwidacja, rozwiązanie lub zawieszenie działalności przedsiębiorstwa Wykonawcy, a także gdy nastąpi wydanie nakazu zajęcia majątku Wykonawcy, </w:t>
      </w:r>
    </w:p>
    <w:p w14:paraId="38065E44" w14:textId="77777777" w:rsidR="002E01E6" w:rsidRDefault="001A0C5D">
      <w:pPr>
        <w:numPr>
          <w:ilvl w:val="1"/>
          <w:numId w:val="16"/>
        </w:numPr>
        <w:ind w:right="9" w:hanging="355"/>
      </w:pPr>
      <w:r>
        <w:t xml:space="preserve">w innych przypadkach określonych w niniejszej Umowie lub przepisach prawa. </w:t>
      </w:r>
    </w:p>
    <w:p w14:paraId="27FDBCA1" w14:textId="77777777" w:rsidR="002E01E6" w:rsidRDefault="001A0C5D">
      <w:pPr>
        <w:numPr>
          <w:ilvl w:val="0"/>
          <w:numId w:val="16"/>
        </w:numPr>
        <w:spacing w:after="35"/>
        <w:ind w:right="9" w:hanging="360"/>
      </w:pPr>
      <w:r>
        <w:t xml:space="preserve">Oświadczenie o rozwiązaniu Umowy winno zostać złożone w formie pisemnej, pod rygorem nieważności takiego oświadczenia i zawierać będzie szczegółowe uzasadnienie. </w:t>
      </w:r>
    </w:p>
    <w:p w14:paraId="4C3A26EF" w14:textId="77777777" w:rsidR="002E01E6" w:rsidRDefault="002E01E6">
      <w:pPr>
        <w:spacing w:after="69" w:line="259" w:lineRule="auto"/>
        <w:ind w:left="129" w:right="0" w:firstLine="0"/>
        <w:jc w:val="center"/>
      </w:pPr>
    </w:p>
    <w:p w14:paraId="6DF46C5F" w14:textId="77777777" w:rsidR="002E01E6" w:rsidRDefault="001A0C5D">
      <w:pPr>
        <w:spacing w:after="4" w:line="259" w:lineRule="auto"/>
        <w:ind w:left="805" w:right="749" w:hanging="10"/>
        <w:jc w:val="center"/>
      </w:pPr>
      <w:r>
        <w:rPr>
          <w:b/>
        </w:rPr>
        <w:t xml:space="preserve">§16 </w:t>
      </w:r>
    </w:p>
    <w:p w14:paraId="54EE78A3" w14:textId="77777777" w:rsidR="002E01E6" w:rsidRDefault="001A0C5D">
      <w:pPr>
        <w:spacing w:after="158" w:line="259" w:lineRule="auto"/>
        <w:ind w:left="805" w:right="721" w:hanging="10"/>
        <w:jc w:val="center"/>
      </w:pPr>
      <w:r>
        <w:rPr>
          <w:b/>
        </w:rPr>
        <w:t xml:space="preserve">KARY UMOWNE </w:t>
      </w:r>
    </w:p>
    <w:p w14:paraId="5B96F66E" w14:textId="77777777" w:rsidR="002E01E6" w:rsidRDefault="001A0C5D">
      <w:pPr>
        <w:numPr>
          <w:ilvl w:val="0"/>
          <w:numId w:val="17"/>
        </w:numPr>
        <w:spacing w:after="150"/>
        <w:ind w:right="9"/>
      </w:pPr>
      <w:r>
        <w:t xml:space="preserve">Strony Umowy zastrzegają następujące kary umowne: </w:t>
      </w:r>
    </w:p>
    <w:p w14:paraId="4978C568" w14:textId="77777777" w:rsidR="002E01E6" w:rsidRDefault="001A0C5D">
      <w:pPr>
        <w:numPr>
          <w:ilvl w:val="1"/>
          <w:numId w:val="17"/>
        </w:numPr>
        <w:spacing w:after="20" w:line="251" w:lineRule="auto"/>
        <w:ind w:right="9" w:hanging="355"/>
      </w:pPr>
      <w:r>
        <w:t xml:space="preserve">Wykonawca wypłaci Zamawiającemu karę umowną z tytułu zwłoki w realizacji Umowy w wysokości 1 % wartości netto Umowy, o której mowa w §5 ust. 1 lit. a), za każdy dzień zwłoki w odniesieniu do terminu, o którym mowa w §6 ust. 1, </w:t>
      </w:r>
    </w:p>
    <w:p w14:paraId="393A12C1" w14:textId="7AFF5385" w:rsidR="002E01E6" w:rsidRDefault="001A0C5D">
      <w:pPr>
        <w:numPr>
          <w:ilvl w:val="1"/>
          <w:numId w:val="17"/>
        </w:numPr>
        <w:ind w:right="9" w:hanging="355"/>
      </w:pPr>
      <w:r>
        <w:t xml:space="preserve">w stosunku do terminów realizacji usług gwarancyjnych wskazanych w Załączniku nr 1 do Umowy </w:t>
      </w:r>
      <w:ins w:id="5" w:author="Estera Urbaniak" w:date="2025-12-19T08:35:00Z" w16du:dateUtc="2025-12-19T07:35:00Z">
        <w:r w:rsidR="00B26862">
          <w:t xml:space="preserve">                 </w:t>
        </w:r>
      </w:ins>
      <w:r>
        <w:t xml:space="preserve">w wysokości 0,05 % wartości netto Umowy, o której mowa w §5 ust. 1 lit. a) za każdy dzień zwłoki </w:t>
      </w:r>
      <w:ins w:id="6" w:author="Estera Urbaniak" w:date="2025-12-19T08:35:00Z" w16du:dateUtc="2025-12-19T07:35:00Z">
        <w:r w:rsidR="00B26862">
          <w:t xml:space="preserve">               </w:t>
        </w:r>
      </w:ins>
      <w:r>
        <w:lastRenderedPageBreak/>
        <w:t xml:space="preserve">w odniesieniu do terminów wyrażonych w dniach lub za każdą godzinę zwłoki w odniesieniu do terminów wyrażonych w godzinach, </w:t>
      </w:r>
    </w:p>
    <w:p w14:paraId="03EE4624" w14:textId="39823347" w:rsidR="002E01E6" w:rsidRDefault="001A0C5D">
      <w:pPr>
        <w:numPr>
          <w:ilvl w:val="1"/>
          <w:numId w:val="17"/>
        </w:numPr>
        <w:ind w:right="9" w:hanging="355"/>
      </w:pPr>
      <w:r>
        <w:t xml:space="preserve">za rozwiązanie Umowy </w:t>
      </w:r>
      <w:r w:rsidR="00C5035E">
        <w:t xml:space="preserve">lub odstąpienie od umowy </w:t>
      </w:r>
      <w:r>
        <w:t xml:space="preserve">z przyczyn leżących po stronie Wykonawcy </w:t>
      </w:r>
      <w:ins w:id="7" w:author="Estera Urbaniak" w:date="2025-12-19T08:35:00Z" w16du:dateUtc="2025-12-19T07:35:00Z">
        <w:r w:rsidR="00B26862">
          <w:t xml:space="preserve">                       </w:t>
        </w:r>
      </w:ins>
      <w:r>
        <w:t xml:space="preserve">w wysokości 20% wynagrodzenia umownego, o którym mowa w §5 ust. 1 lit. a), </w:t>
      </w:r>
    </w:p>
    <w:p w14:paraId="67058641" w14:textId="77777777" w:rsidR="002E01E6" w:rsidRDefault="001A0C5D">
      <w:pPr>
        <w:numPr>
          <w:ilvl w:val="1"/>
          <w:numId w:val="17"/>
        </w:numPr>
        <w:ind w:right="9" w:hanging="355"/>
      </w:pPr>
      <w:r>
        <w:t xml:space="preserve">z tytułu naruszenia klauzuli poufności określonej w §13, przez jedną ze Stron, Strona nienaruszająca może żądać od Strony naruszającej kary umownej w wysokości 10 000,00 PLN netto za każdy przypadek naruszenia, </w:t>
      </w:r>
    </w:p>
    <w:p w14:paraId="59FC47C6" w14:textId="77777777" w:rsidR="002E01E6" w:rsidRDefault="001A0C5D">
      <w:pPr>
        <w:numPr>
          <w:ilvl w:val="1"/>
          <w:numId w:val="17"/>
        </w:numPr>
        <w:ind w:right="9" w:hanging="355"/>
      </w:pPr>
      <w:r>
        <w:t xml:space="preserve">Zamawiający za niedotrzymanie terminów płatności wypłaci Wykonawcy odsetki ustawowe, </w:t>
      </w:r>
    </w:p>
    <w:p w14:paraId="3E5A60CE" w14:textId="77777777" w:rsidR="002E01E6" w:rsidRDefault="001A0C5D">
      <w:pPr>
        <w:numPr>
          <w:ilvl w:val="1"/>
          <w:numId w:val="17"/>
        </w:numPr>
        <w:spacing w:after="156"/>
        <w:ind w:right="9" w:hanging="355"/>
      </w:pPr>
      <w:r>
        <w:t xml:space="preserve">Wykonawca zastrzega sobie prawo dochodzenia odszkodowania za szkody wynikłe z naruszenia warunków licencji, a w szczególności wynikających z artykułu 79 ustęp 1 i 2 ustawy z dnia 04.02.1994 r. o prawie autorskim i prawach pokrewnych. </w:t>
      </w:r>
    </w:p>
    <w:p w14:paraId="2C408B90" w14:textId="77777777" w:rsidR="002E01E6" w:rsidRDefault="001A0C5D">
      <w:pPr>
        <w:numPr>
          <w:ilvl w:val="0"/>
          <w:numId w:val="17"/>
        </w:numPr>
        <w:spacing w:after="145"/>
        <w:ind w:right="9"/>
      </w:pPr>
      <w:r>
        <w:t xml:space="preserve">Maksymalna wysokość kar, jaką Zamawiający może naliczyć Wykonawcy w toku realizacji Umowy, wynosi 30% wynagrodzenia, o którym mowa §5 ust. 1 lit. a) Umowy. </w:t>
      </w:r>
    </w:p>
    <w:p w14:paraId="4336ED27" w14:textId="77777777" w:rsidR="002E01E6" w:rsidRDefault="001A0C5D">
      <w:pPr>
        <w:numPr>
          <w:ilvl w:val="0"/>
          <w:numId w:val="17"/>
        </w:numPr>
        <w:spacing w:after="119"/>
        <w:ind w:right="9"/>
      </w:pPr>
      <w:r>
        <w:t xml:space="preserve">W przypadku, gdy kara umowna nie pokrywa w całości szkody, Strony pozostawiają sobie możliwość dochodzenia odszkodowania uzupełniającego, z zastrzeżeniem w §12 ust. 5. </w:t>
      </w:r>
    </w:p>
    <w:p w14:paraId="2D34C2D7" w14:textId="77777777" w:rsidR="002E01E6" w:rsidRDefault="002E01E6">
      <w:pPr>
        <w:spacing w:after="7" w:line="259" w:lineRule="auto"/>
        <w:ind w:left="77" w:right="0" w:firstLine="0"/>
        <w:jc w:val="left"/>
      </w:pPr>
    </w:p>
    <w:p w14:paraId="5C238B7E" w14:textId="77777777" w:rsidR="002E01E6" w:rsidRDefault="001A0C5D">
      <w:pPr>
        <w:spacing w:after="4" w:line="259" w:lineRule="auto"/>
        <w:ind w:left="805" w:right="389" w:hanging="10"/>
        <w:jc w:val="center"/>
      </w:pPr>
      <w:r>
        <w:rPr>
          <w:b/>
        </w:rPr>
        <w:t xml:space="preserve">§17  </w:t>
      </w:r>
    </w:p>
    <w:p w14:paraId="5AAB555C" w14:textId="77777777" w:rsidR="002E01E6" w:rsidRDefault="001A0C5D">
      <w:pPr>
        <w:spacing w:after="24" w:line="250" w:lineRule="auto"/>
        <w:ind w:left="2756" w:right="0" w:hanging="10"/>
        <w:jc w:val="left"/>
      </w:pPr>
      <w:r>
        <w:rPr>
          <w:b/>
        </w:rPr>
        <w:t>ZABEZPIECZENIE NALEŻYTEGO WYKONANIA UMOWY</w:t>
      </w:r>
    </w:p>
    <w:p w14:paraId="79F69C89" w14:textId="77777777" w:rsidR="002E01E6" w:rsidRDefault="002E01E6">
      <w:pPr>
        <w:spacing w:after="20" w:line="259" w:lineRule="auto"/>
        <w:ind w:left="77" w:right="0" w:firstLine="0"/>
        <w:jc w:val="left"/>
      </w:pPr>
    </w:p>
    <w:p w14:paraId="04E0261D" w14:textId="77777777" w:rsidR="002E01E6" w:rsidRDefault="001A0C5D">
      <w:pPr>
        <w:numPr>
          <w:ilvl w:val="0"/>
          <w:numId w:val="18"/>
        </w:numPr>
        <w:ind w:right="9"/>
      </w:pPr>
      <w:r>
        <w:t xml:space="preserve">Strony zgodnie potwierdzają, że przed zawarciem niniejszej Umowy Wykonawca wniósł zabezpieczenie należytego wykonania Umowy w formie ……………….. w wysokości 4% wartości brutto wynagrodzenia Wykonawcy określonego w § 5 ust. 1 tj. w kwocie …………………zł, które służyć będzie pokryciu roszczeń Zamawiającego z tytułu niewykonania lub nienależytego wykonania Umowy. </w:t>
      </w:r>
    </w:p>
    <w:p w14:paraId="2622E135" w14:textId="74A58708" w:rsidR="002E01E6" w:rsidRDefault="001A0C5D">
      <w:pPr>
        <w:numPr>
          <w:ilvl w:val="0"/>
          <w:numId w:val="18"/>
        </w:numPr>
        <w:ind w:right="9"/>
      </w:pPr>
      <w:r>
        <w:t xml:space="preserve">Zabezpieczeniem objęty jest cały okres realizacji Umowy. Ma ono na celu zabezpieczenie zgodnego </w:t>
      </w:r>
      <w:ins w:id="8" w:author="Estera Urbaniak" w:date="2025-12-19T08:36:00Z" w16du:dateUtc="2025-12-19T07:36:00Z">
        <w:r w:rsidR="00B26862">
          <w:t xml:space="preserve">                </w:t>
        </w:r>
      </w:ins>
      <w:r>
        <w:t xml:space="preserve">z Umową wykonania przez Wykonawcę przedmiotu Umowy. </w:t>
      </w:r>
    </w:p>
    <w:p w14:paraId="23266A59" w14:textId="77777777" w:rsidR="002E01E6" w:rsidRDefault="001A0C5D">
      <w:pPr>
        <w:numPr>
          <w:ilvl w:val="0"/>
          <w:numId w:val="18"/>
        </w:numPr>
        <w:ind w:right="9"/>
      </w:pPr>
      <w:r>
        <w:t xml:space="preserve">Wykonawca przedstawia dokument potwierdzający wniesienie zabezpieczenia należytego wykonania Umowy. </w:t>
      </w:r>
    </w:p>
    <w:p w14:paraId="13CAA5BC" w14:textId="77777777" w:rsidR="002E01E6" w:rsidRDefault="001A0C5D">
      <w:pPr>
        <w:numPr>
          <w:ilvl w:val="0"/>
          <w:numId w:val="18"/>
        </w:numPr>
        <w:ind w:right="9"/>
      </w:pPr>
      <w:r>
        <w:t xml:space="preserve">W trakcie realizacji Umowy Wykonawca może dokonać zmiany formy zabezpieczenia należytego wykonania Umowy na jedną lub kilka form, o których mowa w art. 450 ust. 1 ustawy </w:t>
      </w:r>
      <w:proofErr w:type="spellStart"/>
      <w:r>
        <w:t>Pzp</w:t>
      </w:r>
      <w:proofErr w:type="spellEnd"/>
      <w:r>
        <w:t xml:space="preserve">. Zmiana formy zabezpieczenia należytego wykonania Umowy jest dokonywana z zachowaniem jego ciągłości i bez zmniejszenia jego wysokości. </w:t>
      </w:r>
    </w:p>
    <w:p w14:paraId="6044E91F" w14:textId="7E78D01A" w:rsidR="002E01E6" w:rsidRDefault="001A0C5D">
      <w:pPr>
        <w:numPr>
          <w:ilvl w:val="0"/>
          <w:numId w:val="18"/>
        </w:numPr>
        <w:ind w:right="9"/>
      </w:pPr>
      <w:r>
        <w:t xml:space="preserve">Zamawiającemu przysługuje prawo do skorzystania z zabezpieczenia należytego wykonania Umowy </w:t>
      </w:r>
      <w:ins w:id="9" w:author="Estera Urbaniak" w:date="2025-12-19T08:36:00Z" w16du:dateUtc="2025-12-19T07:36:00Z">
        <w:r w:rsidR="00B26862">
          <w:t xml:space="preserve">             </w:t>
        </w:r>
      </w:ins>
      <w:r>
        <w:t xml:space="preserve">w przypadku zaistnienia któregokolwiek z poniższych zdarzeń: </w:t>
      </w:r>
    </w:p>
    <w:p w14:paraId="4EB04392" w14:textId="77777777" w:rsidR="002E01E6" w:rsidRDefault="001A0C5D">
      <w:pPr>
        <w:numPr>
          <w:ilvl w:val="1"/>
          <w:numId w:val="18"/>
        </w:numPr>
        <w:ind w:right="9" w:hanging="355"/>
      </w:pPr>
      <w:r>
        <w:t xml:space="preserve">wykonywania przez Wykonawcę przedmiotu Umowy w sposób wadliwy albo sprzeczny z warunkami Umowy; </w:t>
      </w:r>
    </w:p>
    <w:p w14:paraId="5B1D14CD" w14:textId="25076561" w:rsidR="002E01E6" w:rsidRDefault="001A0C5D">
      <w:pPr>
        <w:numPr>
          <w:ilvl w:val="1"/>
          <w:numId w:val="18"/>
        </w:numPr>
        <w:ind w:right="9" w:hanging="355"/>
      </w:pPr>
      <w:r>
        <w:t xml:space="preserve">wystąpienia zwłoki w wykonywaniu przedmiotu Umowy, w stosunku do terminów określonych </w:t>
      </w:r>
      <w:ins w:id="10" w:author="Estera Urbaniak" w:date="2025-12-19T08:36:00Z" w16du:dateUtc="2025-12-19T07:36:00Z">
        <w:r w:rsidR="00B26862">
          <w:t xml:space="preserve">                        </w:t>
        </w:r>
      </w:ins>
      <w:r>
        <w:t xml:space="preserve">w Umowie; </w:t>
      </w:r>
    </w:p>
    <w:p w14:paraId="05B3D15F" w14:textId="3B43F999" w:rsidR="002E01E6" w:rsidRDefault="001A0C5D">
      <w:pPr>
        <w:numPr>
          <w:ilvl w:val="1"/>
          <w:numId w:val="18"/>
        </w:numPr>
        <w:ind w:right="9" w:hanging="355"/>
      </w:pPr>
      <w:r>
        <w:t xml:space="preserve">w przypadku zaistnienia roszczeń Zamawiającego względem Wykonawcy, wynikających z Umowy, </w:t>
      </w:r>
      <w:ins w:id="11" w:author="Estera Urbaniak" w:date="2025-12-19T08:36:00Z" w16du:dateUtc="2025-12-19T07:36:00Z">
        <w:r w:rsidR="00B26862">
          <w:t xml:space="preserve">               </w:t>
        </w:r>
      </w:ins>
      <w:r>
        <w:t xml:space="preserve">w tym spowodowanych niewykonaniem lub nienależytym wykonaniem Umowy. </w:t>
      </w:r>
    </w:p>
    <w:p w14:paraId="5E73D545" w14:textId="77777777" w:rsidR="002E01E6" w:rsidRDefault="001A0C5D">
      <w:pPr>
        <w:numPr>
          <w:ilvl w:val="0"/>
          <w:numId w:val="18"/>
        </w:numPr>
        <w:ind w:right="9"/>
      </w:pPr>
      <w:r>
        <w:t xml:space="preserve">Zamawiający zwraca 100 % zabezpieczenia w terminie 30 dni od dnia wykonania Umowy i uznania przez Zamawiającego za należycie wykonane, tj. po podpisaniu Protokołu odbioru końcowego bez istotnych uwag. </w:t>
      </w:r>
    </w:p>
    <w:p w14:paraId="1CC994E8" w14:textId="77777777" w:rsidR="002E01E6" w:rsidRDefault="001A0C5D">
      <w:pPr>
        <w:numPr>
          <w:ilvl w:val="0"/>
          <w:numId w:val="18"/>
        </w:numPr>
        <w:ind w:right="9"/>
      </w:pPr>
      <w:r>
        <w:t xml:space="preserve">Jeżeli okresy, dla jakich ma być ustanowione zabezpieczenie należytego wykonania Umowy ulegną przedłużeniu, Wykonawca zobowiązany jest do odpowiedniego przedłużenia obowiązywania zabezpieczenia należytego wykonania Umowy.  </w:t>
      </w:r>
    </w:p>
    <w:p w14:paraId="7C623DC7" w14:textId="77777777" w:rsidR="002E01E6" w:rsidRDefault="002E01E6">
      <w:pPr>
        <w:spacing w:line="259" w:lineRule="auto"/>
        <w:ind w:left="129" w:right="0" w:firstLine="0"/>
        <w:jc w:val="center"/>
        <w:rPr>
          <w:ins w:id="12" w:author="Estera Urbaniak" w:date="2025-12-18T09:47:00Z" w16du:dateUtc="2025-12-18T08:47:00Z"/>
        </w:rPr>
      </w:pPr>
    </w:p>
    <w:p w14:paraId="586E5235" w14:textId="77777777" w:rsidR="00DC25D1" w:rsidRDefault="00DC25D1">
      <w:pPr>
        <w:spacing w:line="259" w:lineRule="auto"/>
        <w:ind w:left="129" w:right="0" w:firstLine="0"/>
        <w:jc w:val="center"/>
        <w:rPr>
          <w:ins w:id="13" w:author="Estera Urbaniak" w:date="2025-12-22T12:05:00Z" w16du:dateUtc="2025-12-22T11:05:00Z"/>
        </w:rPr>
      </w:pPr>
    </w:p>
    <w:p w14:paraId="7AB80774" w14:textId="77777777" w:rsidR="00547F50" w:rsidRDefault="00547F50">
      <w:pPr>
        <w:spacing w:line="259" w:lineRule="auto"/>
        <w:ind w:left="129" w:right="0" w:firstLine="0"/>
        <w:jc w:val="center"/>
        <w:rPr>
          <w:ins w:id="14" w:author="Estera Urbaniak" w:date="2025-12-22T12:05:00Z" w16du:dateUtc="2025-12-22T11:05:00Z"/>
        </w:rPr>
      </w:pPr>
    </w:p>
    <w:p w14:paraId="3A74ACB8" w14:textId="77777777" w:rsidR="00547F50" w:rsidRDefault="00547F50">
      <w:pPr>
        <w:spacing w:line="259" w:lineRule="auto"/>
        <w:ind w:left="129" w:right="0" w:firstLine="0"/>
        <w:jc w:val="center"/>
        <w:rPr>
          <w:ins w:id="15" w:author="Estera Urbaniak" w:date="2025-12-22T12:05:00Z" w16du:dateUtc="2025-12-22T11:05:00Z"/>
        </w:rPr>
      </w:pPr>
    </w:p>
    <w:p w14:paraId="1282B0A8" w14:textId="77777777" w:rsidR="00547F50" w:rsidRDefault="00547F50">
      <w:pPr>
        <w:spacing w:line="259" w:lineRule="auto"/>
        <w:ind w:left="129" w:right="0" w:firstLine="0"/>
        <w:jc w:val="center"/>
        <w:rPr>
          <w:ins w:id="16" w:author="Estera Urbaniak" w:date="2025-12-22T12:05:00Z" w16du:dateUtc="2025-12-22T11:05:00Z"/>
        </w:rPr>
      </w:pPr>
    </w:p>
    <w:p w14:paraId="2E64FA7C" w14:textId="77777777" w:rsidR="00547F50" w:rsidRDefault="00547F50">
      <w:pPr>
        <w:spacing w:line="259" w:lineRule="auto"/>
        <w:ind w:left="129" w:right="0" w:firstLine="0"/>
        <w:jc w:val="center"/>
        <w:rPr>
          <w:ins w:id="17" w:author="Estera Urbaniak" w:date="2025-12-22T12:05:00Z" w16du:dateUtc="2025-12-22T11:05:00Z"/>
        </w:rPr>
      </w:pPr>
    </w:p>
    <w:p w14:paraId="66D6F47D" w14:textId="77777777" w:rsidR="00547F50" w:rsidRDefault="00547F50">
      <w:pPr>
        <w:spacing w:line="259" w:lineRule="auto"/>
        <w:ind w:left="129" w:right="0" w:firstLine="0"/>
        <w:jc w:val="center"/>
        <w:rPr>
          <w:ins w:id="18" w:author="Estera Urbaniak" w:date="2025-12-22T12:05:00Z" w16du:dateUtc="2025-12-22T11:05:00Z"/>
        </w:rPr>
      </w:pPr>
    </w:p>
    <w:p w14:paraId="4D9B4ED9" w14:textId="77777777" w:rsidR="00547F50" w:rsidRDefault="00547F50">
      <w:pPr>
        <w:spacing w:line="259" w:lineRule="auto"/>
        <w:ind w:left="129" w:right="0" w:firstLine="0"/>
        <w:jc w:val="center"/>
      </w:pPr>
    </w:p>
    <w:p w14:paraId="31D53099" w14:textId="77777777" w:rsidR="00DC25D1" w:rsidRDefault="00DC25D1">
      <w:pPr>
        <w:spacing w:after="4" w:line="259" w:lineRule="auto"/>
        <w:ind w:left="805" w:right="749" w:hanging="10"/>
        <w:jc w:val="center"/>
        <w:rPr>
          <w:ins w:id="19" w:author="Estera Urbaniak" w:date="2025-12-18T09:47:00Z" w16du:dateUtc="2025-12-18T08:47:00Z"/>
          <w:b/>
        </w:rPr>
      </w:pPr>
    </w:p>
    <w:p w14:paraId="5FE8EFA8" w14:textId="5BBE627D" w:rsidR="002E01E6" w:rsidRDefault="001A0C5D">
      <w:pPr>
        <w:spacing w:after="4" w:line="259" w:lineRule="auto"/>
        <w:ind w:left="805" w:right="749" w:hanging="10"/>
        <w:jc w:val="center"/>
      </w:pPr>
      <w:r>
        <w:rPr>
          <w:b/>
        </w:rPr>
        <w:t xml:space="preserve">§18  </w:t>
      </w:r>
    </w:p>
    <w:p w14:paraId="063EDD52" w14:textId="77777777" w:rsidR="002E01E6" w:rsidRDefault="001A0C5D">
      <w:pPr>
        <w:spacing w:after="4" w:line="259" w:lineRule="auto"/>
        <w:ind w:left="805" w:right="723" w:hanging="10"/>
        <w:jc w:val="center"/>
      </w:pPr>
      <w:r>
        <w:rPr>
          <w:b/>
        </w:rPr>
        <w:t xml:space="preserve"> WALORYZACJA WYNAGRODZENIA </w:t>
      </w:r>
    </w:p>
    <w:p w14:paraId="34BD4BBC" w14:textId="77777777" w:rsidR="002E01E6" w:rsidDel="00DC25D1" w:rsidRDefault="002E01E6" w:rsidP="00547F50">
      <w:pPr>
        <w:spacing w:after="15" w:line="259" w:lineRule="auto"/>
        <w:ind w:left="0" w:right="0" w:firstLine="0"/>
        <w:jc w:val="left"/>
        <w:rPr>
          <w:del w:id="20" w:author="Estera Urbaniak" w:date="2025-12-18T09:47:00Z" w16du:dateUtc="2025-12-18T08:47:00Z"/>
        </w:rPr>
      </w:pPr>
    </w:p>
    <w:p w14:paraId="47BED2C5" w14:textId="418C1D06" w:rsidR="00E43E6B" w:rsidDel="00DC25D1" w:rsidRDefault="00E43E6B">
      <w:pPr>
        <w:spacing w:after="15" w:line="259" w:lineRule="auto"/>
        <w:ind w:left="77" w:right="0" w:firstLine="0"/>
        <w:jc w:val="left"/>
        <w:rPr>
          <w:del w:id="21" w:author="Estera Urbaniak" w:date="2025-12-18T09:47:00Z" w16du:dateUtc="2025-12-18T08:47:00Z"/>
        </w:rPr>
      </w:pPr>
    </w:p>
    <w:p w14:paraId="2777CC74" w14:textId="77777777" w:rsidR="00E43E6B" w:rsidRDefault="00E43E6B" w:rsidP="00547F50">
      <w:pPr>
        <w:spacing w:after="15" w:line="259" w:lineRule="auto"/>
        <w:ind w:right="0"/>
        <w:jc w:val="left"/>
      </w:pPr>
    </w:p>
    <w:p w14:paraId="5D0F46EF" w14:textId="77777777" w:rsidR="002E01E6" w:rsidRDefault="001A0C5D">
      <w:pPr>
        <w:numPr>
          <w:ilvl w:val="0"/>
          <w:numId w:val="19"/>
        </w:numPr>
        <w:ind w:right="9"/>
      </w:pPr>
      <w:r>
        <w:t xml:space="preserve">Na zasadach określonych w Umowie, na podstawie art. 439 ust. 1 i 2 ustawy </w:t>
      </w:r>
      <w:proofErr w:type="spellStart"/>
      <w:r>
        <w:t>Pzp</w:t>
      </w:r>
      <w:proofErr w:type="spellEnd"/>
      <w:r>
        <w:t xml:space="preserve">, Strony będą waloryzowały koszty realizacji czynności wchodzących w skład przedmiotu Umowy („Waloryzacja”). Waloryzacja będzie polegała na podwyższeniu albo obniżeniu wynagrodzenia Wykonawcy, w tym łącznego wynagrodzenia, o którym mowa w § 5 ust. 1, na zasadach opisanych poniżej. </w:t>
      </w:r>
    </w:p>
    <w:p w14:paraId="2E211E49" w14:textId="77777777" w:rsidR="002E01E6" w:rsidRDefault="001A0C5D">
      <w:pPr>
        <w:numPr>
          <w:ilvl w:val="0"/>
          <w:numId w:val="19"/>
        </w:numPr>
        <w:ind w:right="9"/>
      </w:pPr>
      <w:r>
        <w:t xml:space="preserve">Żadna ze Stron nie będzie uprawniona wystąpić z wnioskiem o dokonanie Waloryzacji wcześniej niż po upływie 6 miesięcy od dnia zawarcia Umowy.  </w:t>
      </w:r>
    </w:p>
    <w:p w14:paraId="479399BB" w14:textId="77777777" w:rsidR="002E01E6" w:rsidRDefault="001A0C5D">
      <w:pPr>
        <w:numPr>
          <w:ilvl w:val="0"/>
          <w:numId w:val="19"/>
        </w:numPr>
        <w:ind w:right="9"/>
      </w:pPr>
      <w:r>
        <w:t xml:space="preserve">Po upływie terminu, o którym mowa w ust. 2, w przypadku zmiany kosztów realizacji przedmiotu Umowy w związku ze wzrostem albo obniżeniem cen określonym we wskaźniku cen towarów i usług konsumpcyjnych z analogicznym miesiącem poprzedniego roku ogłaszanym w formie komunikatu Prezesa Głównego Urzędu Statystycznego („Wskaźnik GUS”), każda ze Stron może wystąpić do drugiej Strony z pisemnym wnioskiem o dokonanie Waloryzacji. We wniosku zostanie wskazana nowa wartość Wynagrodzenia. </w:t>
      </w:r>
    </w:p>
    <w:p w14:paraId="047D7227" w14:textId="77777777" w:rsidR="002E01E6" w:rsidRDefault="001A0C5D">
      <w:pPr>
        <w:numPr>
          <w:ilvl w:val="0"/>
          <w:numId w:val="19"/>
        </w:numPr>
        <w:ind w:right="9"/>
      </w:pPr>
      <w:r>
        <w:t xml:space="preserve">Każda ze Stron będzie uprawniona wystąpić do drugiej Strony z wnioskiem o dokonanie Waloryzacji każdorazowo po komunikacie Prezesa Głównego Urzędu Statystycznego ogłaszającym Wskaźnik GUS, z zastrzeżeniem ust. 2 i 6. Zmiana wynagrodzenia może nastąpić raz na 6 miesięcy. </w:t>
      </w:r>
    </w:p>
    <w:p w14:paraId="5B910620" w14:textId="77777777" w:rsidR="002E01E6" w:rsidRDefault="001A0C5D">
      <w:pPr>
        <w:numPr>
          <w:ilvl w:val="0"/>
          <w:numId w:val="19"/>
        </w:numPr>
        <w:ind w:right="9"/>
      </w:pPr>
      <w:r>
        <w:t xml:space="preserve">Ewentualna Waloryzacja będzie ustalana przez Strony w drodze aneksu do Umowy ze skutkiem od dnia opublikowania komunikatu Prezesa Głównego Urzędu Statystycznego ogłaszającego Wskaźnik GUS („Dzień Ustalenia Waloryzacji”). </w:t>
      </w:r>
    </w:p>
    <w:p w14:paraId="65A4F029" w14:textId="77777777" w:rsidR="002E01E6" w:rsidRDefault="001A0C5D">
      <w:pPr>
        <w:numPr>
          <w:ilvl w:val="0"/>
          <w:numId w:val="19"/>
        </w:numPr>
        <w:ind w:right="9"/>
      </w:pPr>
      <w:r>
        <w:t xml:space="preserve">Wnioskowana zmiana wynagrodzenia nastąpi pod warunkiem, iż wartość Wskaźnika GUS ogłoszonego w Dniu Ustalania Waloryzacji będzie wskazywała na wzrost lub spadek cen towarów i usług konsumpcyjnych o co najmniej 2 punkty procentowe w miesiącu poprzedzającym miesiąc złożenia wniosku w stosunku do analogicznego miesiąca poprzedniego roku („Próg Waloryzacji"). </w:t>
      </w:r>
    </w:p>
    <w:p w14:paraId="039E3C60" w14:textId="77777777" w:rsidR="002E01E6" w:rsidRDefault="001A0C5D">
      <w:pPr>
        <w:numPr>
          <w:ilvl w:val="0"/>
          <w:numId w:val="19"/>
        </w:numPr>
        <w:ind w:right="9"/>
      </w:pPr>
      <w:r>
        <w:t xml:space="preserve">Ewentualna zmiana wynagrodzenia nastąpi o wartość wzrostu albo obniżenia cen określonego we </w:t>
      </w:r>
    </w:p>
    <w:p w14:paraId="687EDC6E" w14:textId="77777777" w:rsidR="002E01E6" w:rsidRDefault="001A0C5D">
      <w:pPr>
        <w:ind w:right="9" w:firstLine="0"/>
      </w:pPr>
      <w:r>
        <w:t xml:space="preserve">Wskaźniku GUS ogłoszonym w Dniu Ustalania Waloryzacji, z zastrzeżeniem postanowień ust. 11. Wykonawca zobowiązany jest do wykazania wpływu zmiany Wskaźnika GUS na wykonanie przedmiotu Umowy. Wykazanie wpływu następuje w formie pisemnej. Wykonawca składa wyczerpujące uzasadnienie faktyczne i prawne oraz dokładne wyliczenie kwoty cen materiałów i kosztów przed i po zmianie wynagrodzenia. </w:t>
      </w:r>
    </w:p>
    <w:p w14:paraId="65DB5295" w14:textId="77777777" w:rsidR="002E01E6" w:rsidRDefault="001A0C5D">
      <w:pPr>
        <w:numPr>
          <w:ilvl w:val="0"/>
          <w:numId w:val="19"/>
        </w:numPr>
        <w:ind w:right="9"/>
      </w:pPr>
      <w:r>
        <w:t xml:space="preserve">Pod warunkiem przekroczenia Progu Waloryzacji, w przypadku, gdy Wskaźnik GUS ogłoszony w Dniu Ustalania Waloryzacji będzie wartością dodatnią wynagrodzenie Wykonawcy ulegnie zwiększeniu o wielkość wskazaną w ust. 6. </w:t>
      </w:r>
    </w:p>
    <w:p w14:paraId="29FC0A2D" w14:textId="77777777" w:rsidR="002E01E6" w:rsidRDefault="001A0C5D">
      <w:pPr>
        <w:numPr>
          <w:ilvl w:val="0"/>
          <w:numId w:val="19"/>
        </w:numPr>
        <w:ind w:right="9"/>
      </w:pPr>
      <w:r>
        <w:t xml:space="preserve">Pod warunkiem przekroczenia Progu Waloryzacji, w przypadku, gdy Wskaźnik GUS ogłoszony w Dniu Ustalania Waloryzacji będzie wartością ujemną Wynagrodzenie Wykonawcy ulegnie zmniejszeniu o </w:t>
      </w:r>
    </w:p>
    <w:p w14:paraId="451F3757" w14:textId="77777777" w:rsidR="002E01E6" w:rsidRDefault="001A0C5D">
      <w:pPr>
        <w:ind w:left="420" w:right="9"/>
      </w:pPr>
      <w:r>
        <w:t xml:space="preserve">wielkość wskazaną w ust. 6. </w:t>
      </w:r>
    </w:p>
    <w:p w14:paraId="599ADA06" w14:textId="77777777" w:rsidR="002E01E6" w:rsidRDefault="001A0C5D">
      <w:pPr>
        <w:numPr>
          <w:ilvl w:val="0"/>
          <w:numId w:val="19"/>
        </w:numPr>
        <w:ind w:right="9"/>
      </w:pPr>
      <w:r>
        <w:t xml:space="preserve">Nowa wartość Wynagrodzenia będzie dotyczyć zapłaty należnej Wykonawcy za czynności odebrane po Dniu Ustalania Waloryzacji. </w:t>
      </w:r>
    </w:p>
    <w:p w14:paraId="24AAF4B8" w14:textId="77777777" w:rsidR="002E01E6" w:rsidRDefault="001A0C5D">
      <w:pPr>
        <w:numPr>
          <w:ilvl w:val="0"/>
          <w:numId w:val="19"/>
        </w:numPr>
        <w:ind w:right="9"/>
      </w:pPr>
      <w:r>
        <w:t xml:space="preserve">Strony ustalają maksymalną wartość obniżenia albo wzrostu wynagrodzenia w efekcie zastosowania Waloryzacji na poziomie nie większym niż 5% pierwotnego (z dnia złożenia oferty) łącznego wynagrodzenia określonego w § 5 ust. 1. </w:t>
      </w:r>
    </w:p>
    <w:p w14:paraId="4D7AF6D5" w14:textId="7977B0B6" w:rsidR="002E01E6" w:rsidRDefault="001A0C5D">
      <w:pPr>
        <w:numPr>
          <w:ilvl w:val="0"/>
          <w:numId w:val="19"/>
        </w:numPr>
        <w:ind w:right="9"/>
      </w:pPr>
      <w:r>
        <w:t xml:space="preserve">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w:t>
      </w:r>
      <w:r w:rsidR="003D70B9">
        <w:t xml:space="preserve">dostawy lub </w:t>
      </w:r>
      <w:r>
        <w:t xml:space="preserve">usługi oraz (ii) okres obowiązywania umowy przekracza 6 miesięcy. </w:t>
      </w:r>
    </w:p>
    <w:p w14:paraId="015C27DE" w14:textId="77777777" w:rsidR="002E01E6" w:rsidRDefault="002E01E6">
      <w:pPr>
        <w:spacing w:after="7" w:line="259" w:lineRule="auto"/>
        <w:ind w:left="77" w:right="0" w:firstLine="0"/>
        <w:jc w:val="left"/>
      </w:pPr>
    </w:p>
    <w:p w14:paraId="477224FF" w14:textId="77777777" w:rsidR="002E01E6" w:rsidRDefault="001A0C5D">
      <w:pPr>
        <w:spacing w:after="4" w:line="259" w:lineRule="auto"/>
        <w:ind w:left="805" w:right="749" w:hanging="10"/>
        <w:jc w:val="center"/>
      </w:pPr>
      <w:r>
        <w:rPr>
          <w:b/>
        </w:rPr>
        <w:t xml:space="preserve">§19   </w:t>
      </w:r>
    </w:p>
    <w:p w14:paraId="01023112" w14:textId="77777777" w:rsidR="002E01E6" w:rsidRDefault="001A0C5D">
      <w:pPr>
        <w:spacing w:after="4" w:line="259" w:lineRule="auto"/>
        <w:ind w:left="805" w:right="728" w:hanging="10"/>
        <w:jc w:val="center"/>
      </w:pPr>
      <w:r>
        <w:rPr>
          <w:b/>
        </w:rPr>
        <w:t xml:space="preserve">PODWYKONAWCY </w:t>
      </w:r>
    </w:p>
    <w:p w14:paraId="4C2123BB" w14:textId="77777777" w:rsidR="002E01E6" w:rsidRDefault="002E01E6">
      <w:pPr>
        <w:spacing w:after="18" w:line="259" w:lineRule="auto"/>
        <w:ind w:left="77" w:right="0" w:firstLine="0"/>
        <w:jc w:val="left"/>
      </w:pPr>
    </w:p>
    <w:p w14:paraId="2E648C83" w14:textId="77777777" w:rsidR="002E01E6" w:rsidRDefault="001A0C5D">
      <w:pPr>
        <w:numPr>
          <w:ilvl w:val="0"/>
          <w:numId w:val="20"/>
        </w:numPr>
        <w:ind w:right="9" w:hanging="360"/>
      </w:pPr>
      <w:r>
        <w:t xml:space="preserve">Wykonawca będzie realizował przedmiot Umowy siłami własnymi lub przy pomocy podwykonawców. </w:t>
      </w:r>
    </w:p>
    <w:p w14:paraId="626F38C8" w14:textId="77777777" w:rsidR="002E01E6" w:rsidRDefault="001A0C5D">
      <w:pPr>
        <w:numPr>
          <w:ilvl w:val="0"/>
          <w:numId w:val="20"/>
        </w:numPr>
        <w:ind w:right="9" w:hanging="360"/>
      </w:pPr>
      <w:r>
        <w:lastRenderedPageBreak/>
        <w:t xml:space="preserve">Określenie prac, które Wykonawca wykonywać będzie samodzielnie lub za pomocą podwykonawców oraz wybór podwykonawców, należy do Wykonawcy, z zastrzeżeniem ust. 3. </w:t>
      </w:r>
    </w:p>
    <w:p w14:paraId="5FE23D87" w14:textId="77777777" w:rsidR="002E01E6" w:rsidRDefault="001A0C5D">
      <w:pPr>
        <w:numPr>
          <w:ilvl w:val="0"/>
          <w:numId w:val="20"/>
        </w:numPr>
        <w:ind w:right="9" w:hanging="360"/>
      </w:pPr>
      <w:r>
        <w:t xml:space="preserve">Zakres prac, jakie Wykonawca może powierzyć podwykonawcom, określony został w ofercie. Rozszerzenie lub zmiana zakresu ww. prac nastąpić może jedynie po uprzednim poinformowaniu Zamawiającego. </w:t>
      </w:r>
    </w:p>
    <w:p w14:paraId="055F3AF7" w14:textId="77777777" w:rsidR="002E01E6" w:rsidRDefault="001A0C5D">
      <w:pPr>
        <w:numPr>
          <w:ilvl w:val="0"/>
          <w:numId w:val="20"/>
        </w:numPr>
        <w:ind w:right="9" w:hanging="360"/>
      </w:pPr>
      <w:r>
        <w:t xml:space="preserve">Jeżeli w toku postępowania o udzielenie zamówienia Wykonawca powołał się na zasadzie określonej w ustawie </w:t>
      </w:r>
      <w:proofErr w:type="spellStart"/>
      <w:r>
        <w:t>Pzp</w:t>
      </w:r>
      <w:proofErr w:type="spellEnd"/>
      <w:r>
        <w:t xml:space="preserve"> na zasoby innych podmiotów, celem wykazania spełnienia warunków dotyczących wykształcenia, kwalifikacji zawodowych lub doświadczenia, Wykonawca może wykonywać usługi, do realizacji których te zdolności są wymagane, jedynie przy pomocy podmiotów, na zasoby których się powoływał, jako Podwykonawców. </w:t>
      </w:r>
    </w:p>
    <w:p w14:paraId="3165BDD1" w14:textId="77777777" w:rsidR="002E01E6" w:rsidRDefault="001A0C5D">
      <w:pPr>
        <w:numPr>
          <w:ilvl w:val="0"/>
          <w:numId w:val="20"/>
        </w:numPr>
        <w:ind w:right="9" w:hanging="360"/>
      </w:pPr>
      <w:r>
        <w:t xml:space="preserve">Wykonawca zobowiązany jest do poinformowania Zamawiającego w formie pisemnej o każdej zmianie danych dotyczących podwykonawców, jak również o ewentualnych nowych podwykonawcach, którym zamierza powierzyć prace w ramach realizacji Umowy.  </w:t>
      </w:r>
    </w:p>
    <w:p w14:paraId="272FDB96" w14:textId="77777777" w:rsidR="002E01E6" w:rsidRDefault="001A0C5D">
      <w:pPr>
        <w:numPr>
          <w:ilvl w:val="0"/>
          <w:numId w:val="20"/>
        </w:numPr>
        <w:ind w:right="9" w:hanging="360"/>
      </w:pPr>
      <w:r>
        <w:t xml:space="preserve">Informacja o zamiarze powierzenia prac nowemu Podwykonawcy powinna zostać przekazana Zamawiającemu nie później niż na 3 dni przed planowanym powierzeniem mu realizacji prac. </w:t>
      </w:r>
    </w:p>
    <w:p w14:paraId="7207C91B" w14:textId="77777777" w:rsidR="002E01E6" w:rsidRDefault="001A0C5D">
      <w:pPr>
        <w:numPr>
          <w:ilvl w:val="0"/>
          <w:numId w:val="20"/>
        </w:numPr>
        <w:ind w:right="9" w:hanging="360"/>
      </w:pPr>
      <w:r>
        <w:t xml:space="preserve">Jeżeli Wykonawca dokonuje zmiany podwykonawcy, na zasoby którego powoływał się w toku postępowania poprzedzającego zawarcie niniejszej Umowy, zobowiązany jest do wykazania Zamawiającemu, że nowy podwykonawca spełnia warunki udziału w postępowaniu w stopniu nie mniejszym, niż podwykonawca dotychczasowy. Zamawiający jest uprawniony do odmowy współdziałania z podwykonawcą, co do którego Wykonawca nie wykazał spełnienia warunków, do czasu wykazania przez Wykonawcę ich spełnienia. </w:t>
      </w:r>
    </w:p>
    <w:p w14:paraId="2FBAF2D1" w14:textId="77777777" w:rsidR="002E01E6" w:rsidRDefault="001A0C5D">
      <w:pPr>
        <w:numPr>
          <w:ilvl w:val="0"/>
          <w:numId w:val="20"/>
        </w:numPr>
        <w:ind w:right="9" w:hanging="360"/>
      </w:pPr>
      <w:r>
        <w:t xml:space="preserve">Jeżeli Wykonawca rezygnuje z posługiwania się Podwykonawcą, na zasoby którego powoływał się w toku postępowania poprzedzającego zawarcie niniejszej Umowy, zobowiązany jest do wykazania Zamawiającemu, że Wykonawca samodzielnie spełnia warunki udziału w postępowaniu w stopniu nie mniejszym, niż podwykonawca, z którego Wykonawca rezygnuje. Zamawiający jest uprawniony do odmowy współdziałania z Wykonawcą, który nie wykazał samodzielnego spełnienia warunków lub do czasu wykazania przez Wykonawcę ich spełnienia lub wskazania innego podwykonawcy i wykazania spełnienia przez niego tych warunków lub kryteriów. </w:t>
      </w:r>
    </w:p>
    <w:p w14:paraId="320205E2" w14:textId="77777777" w:rsidR="002E01E6" w:rsidRDefault="001A0C5D">
      <w:pPr>
        <w:numPr>
          <w:ilvl w:val="0"/>
          <w:numId w:val="20"/>
        </w:numPr>
        <w:ind w:right="9" w:hanging="360"/>
      </w:pPr>
      <w:r>
        <w:t xml:space="preserve">W celu uniknięcia wątpliwości, Strony potwierdzają, że Wykonawca ponosi odpowiedzialność za działanie podwykonawców jak za własne działania, niezależnie od podjętych przez Zamawiającego działań sprawdzających wynikających z niniejszej Umowy lub przepisów prawa. </w:t>
      </w:r>
    </w:p>
    <w:p w14:paraId="12A86D4C" w14:textId="77777777" w:rsidR="002E01E6" w:rsidRDefault="002E01E6">
      <w:pPr>
        <w:spacing w:after="9" w:line="259" w:lineRule="auto"/>
        <w:ind w:left="77" w:right="0" w:firstLine="0"/>
        <w:jc w:val="left"/>
      </w:pPr>
    </w:p>
    <w:p w14:paraId="6275A6F1" w14:textId="77777777" w:rsidR="002E01E6" w:rsidRDefault="001A0C5D">
      <w:pPr>
        <w:spacing w:after="4" w:line="259" w:lineRule="auto"/>
        <w:ind w:left="805" w:right="749" w:hanging="10"/>
        <w:jc w:val="center"/>
      </w:pPr>
      <w:r>
        <w:rPr>
          <w:b/>
        </w:rPr>
        <w:t xml:space="preserve">§20 </w:t>
      </w:r>
    </w:p>
    <w:p w14:paraId="56925D71" w14:textId="77777777" w:rsidR="002E01E6" w:rsidRDefault="001A0C5D">
      <w:pPr>
        <w:spacing w:after="4" w:line="259" w:lineRule="auto"/>
        <w:ind w:left="805" w:right="666" w:hanging="10"/>
        <w:jc w:val="center"/>
      </w:pPr>
      <w:r>
        <w:rPr>
          <w:b/>
        </w:rPr>
        <w:t xml:space="preserve">POSTANOWIENIA KOŃCOWE </w:t>
      </w:r>
    </w:p>
    <w:p w14:paraId="4817957C" w14:textId="77777777" w:rsidR="002E01E6" w:rsidRDefault="002E01E6">
      <w:pPr>
        <w:spacing w:after="74" w:line="259" w:lineRule="auto"/>
        <w:ind w:left="77" w:right="0" w:firstLine="0"/>
        <w:jc w:val="left"/>
      </w:pPr>
    </w:p>
    <w:p w14:paraId="4BCEA34B" w14:textId="77777777" w:rsidR="002E01E6" w:rsidRDefault="001A0C5D">
      <w:pPr>
        <w:numPr>
          <w:ilvl w:val="0"/>
          <w:numId w:val="21"/>
        </w:numPr>
        <w:spacing w:after="72"/>
        <w:ind w:right="9" w:hanging="360"/>
      </w:pPr>
      <w:r>
        <w:t xml:space="preserve">Umowa zostaje zawarta z chwilą jej podpisania przez obie Strony </w:t>
      </w:r>
    </w:p>
    <w:p w14:paraId="515B47A4" w14:textId="77777777" w:rsidR="002E01E6" w:rsidRDefault="001A0C5D">
      <w:pPr>
        <w:numPr>
          <w:ilvl w:val="0"/>
          <w:numId w:val="21"/>
        </w:numPr>
        <w:spacing w:after="69"/>
        <w:ind w:right="9" w:hanging="360"/>
      </w:pPr>
      <w:r>
        <w:t xml:space="preserve">Zamawiający dopuszcza możliwość zmian istotnych postanowień Umowy przy zaistnieniu następujących okoliczności:  </w:t>
      </w:r>
    </w:p>
    <w:p w14:paraId="35D83EC9" w14:textId="77777777" w:rsidR="002E01E6" w:rsidRDefault="001A0C5D">
      <w:pPr>
        <w:numPr>
          <w:ilvl w:val="2"/>
          <w:numId w:val="22"/>
        </w:numPr>
        <w:spacing w:after="68"/>
        <w:ind w:left="795" w:right="9"/>
      </w:pPr>
      <w:r>
        <w:t xml:space="preserve">Jeżeli nastąpi zmiana przepisów dot. podatku VAT lub innych przepisów powszechnie obowiązujących, które będą miały wpływ na realizację Umowy – w takim przypadku Umowa będzie mogła być dostosowana do tych przepisów. </w:t>
      </w:r>
    </w:p>
    <w:p w14:paraId="43ED878D" w14:textId="77777777" w:rsidR="002E01E6" w:rsidRDefault="001A0C5D">
      <w:pPr>
        <w:numPr>
          <w:ilvl w:val="2"/>
          <w:numId w:val="22"/>
        </w:numPr>
        <w:ind w:left="795" w:right="9"/>
      </w:pPr>
      <w:r>
        <w:t xml:space="preserve">Jeżeli nastąpi zmiana wysokości minimalnego wynagrodzenia za pracę albo wysokości minimalnej stawki godzinowej, ustalonych na podstawie przepisów ustawy z dnia 10 października 2002 r. o minimalnym wynagrodzeniu za pracę, jeżeli zmiany te będą miały wpływ na koszty wykonania zamówienia przez Wykonawcę, co Wykonawca wykaże Zamawiającemu, a Zamawiający zaakceptuje, </w:t>
      </w:r>
    </w:p>
    <w:p w14:paraId="0A760098" w14:textId="77777777" w:rsidR="002E01E6" w:rsidRDefault="001A0C5D">
      <w:pPr>
        <w:numPr>
          <w:ilvl w:val="2"/>
          <w:numId w:val="22"/>
        </w:numPr>
        <w:ind w:left="795" w:right="9"/>
      </w:pPr>
      <w:r>
        <w:t xml:space="preserve">Jeżeli nastąpi zmiana zasad podlegania ubezpieczeniom społecznym lub ubezpieczeniu zdrowotnemu lub wysokości stawki składki na ubezpieczenia społeczne lub zdrowotne, jeżeli zmiany te będą miały wpływ na koszty wykonania zamówienia przez Wykonawcę, co Wykonawca wykaże Zamawiającemu, a Zamawiający zaakceptuje, </w:t>
      </w:r>
    </w:p>
    <w:p w14:paraId="59565E69" w14:textId="775D8A98" w:rsidR="00184A16" w:rsidRDefault="001A0C5D" w:rsidP="00184A16">
      <w:pPr>
        <w:numPr>
          <w:ilvl w:val="2"/>
          <w:numId w:val="22"/>
        </w:numPr>
        <w:ind w:left="795" w:right="9"/>
      </w:pPr>
      <w:r>
        <w:t>Jeżeli nastąpi zmiana zasad gromadzenia i wysokości wpłat do pracowniczych planów kapitałowych, o których mowa w ustawie z dnia 4 października 2018 r. o pracowniczych planach kapitałowych, jeżeli zmiany te będą miały wpływ na koszty wykonania zamówienia przez Wykonawcę, co Wykonawca wykaże Zamawiającemu, a Zamawiający zaakceptuje.</w:t>
      </w:r>
    </w:p>
    <w:p w14:paraId="4C333C45" w14:textId="5552FD73" w:rsidR="00E43E6B" w:rsidRDefault="001A0C5D" w:rsidP="00E43E6B">
      <w:pPr>
        <w:numPr>
          <w:ilvl w:val="2"/>
          <w:numId w:val="22"/>
        </w:numPr>
        <w:spacing w:after="67"/>
        <w:ind w:left="795" w:right="9"/>
      </w:pPr>
      <w:r>
        <w:lastRenderedPageBreak/>
        <w:t>Jeżeli wystąpią okoliczności niezależne od Wykonawcy, uniemożliwiające wykonanie przedmiotu Umowy w terminie w niej określonym lub w terminach wynikających z harmonogramu realizacji Umowy – wówczas zmiana Umowy może dotyczyć przedłużenia terminu wykonania Umowy lub etapu i dostosowania do wydłużonego terminu innych postanowień Umowy. Za okoliczności implikujące zmiany terminów realizacji uznaje się w szczególności: i) okoliczności przewidziane w §6 ust.3, ii) niewywiązanie się przez Zamawiającego ze zobowiązań przewidzianych Umową lub uzgodnieniami</w:t>
      </w:r>
      <w:r w:rsidR="00184A16">
        <w:t xml:space="preserve"> </w:t>
      </w:r>
      <w:r>
        <w:t>Stron</w:t>
      </w:r>
      <w:r w:rsidR="00E43E6B">
        <w:t xml:space="preserve"> </w:t>
      </w:r>
      <w:r>
        <w:t>poczynionymi w jej toku, bez wykonania których Wykonawca nie mógł terminowo wywiązać się ze swoich zobowiązań, iii) zmiana specyfikacji integracyjnych systemów.</w:t>
      </w:r>
    </w:p>
    <w:p w14:paraId="0DA4FB1D" w14:textId="77777777" w:rsidR="002E01E6" w:rsidRDefault="001A0C5D">
      <w:pPr>
        <w:numPr>
          <w:ilvl w:val="2"/>
          <w:numId w:val="22"/>
        </w:numPr>
        <w:ind w:left="795" w:right="9"/>
      </w:pPr>
      <w:r>
        <w:t xml:space="preserve">Jeżeli zasadna dla powodzenia Projektu okaże się korekta ilości poszczególnych licencji, także w zakresie powodującym zmianę łącznej ceny z tytułu udzielenia licencji przewidzianej w Umowie. </w:t>
      </w:r>
    </w:p>
    <w:p w14:paraId="0D4247D4" w14:textId="77777777" w:rsidR="002E01E6" w:rsidRDefault="001A0C5D">
      <w:pPr>
        <w:numPr>
          <w:ilvl w:val="2"/>
          <w:numId w:val="22"/>
        </w:numPr>
        <w:ind w:left="795" w:right="9"/>
      </w:pPr>
      <w:r>
        <w:t xml:space="preserve">zmiany w zakresie zastosowania nowszych lub korzystniejszych dla Zamawiającego rozwiązań technologicznych lub technicznych w Przedmiocie Umowy, niż te istniejące w chwili zawarcia Umowy lecz o parametrach tożsamych lub lepszych w przypadku wycofania z produkcji lub obrotu na terytorium Rzeczpospolitej Polskiej, lub innych przyczyn niezależnych od Wykonawcy uniemożliwiających realizację zamówienia, z zastrzeżeniem niezmienności ceny – po przedstawieniu przez Wykonawcę dowodów uzasadniających konieczność dokonania zmiany; wprowadzenie ww. zmian będzie możliwe w zakresie nie powodującym zwiększenia wynagrodzenia Wykonawcy określonego w Umowie. </w:t>
      </w:r>
    </w:p>
    <w:p w14:paraId="52054D55" w14:textId="0F5C1871" w:rsidR="002E01E6" w:rsidRDefault="001A0C5D" w:rsidP="00184A16">
      <w:pPr>
        <w:numPr>
          <w:ilvl w:val="2"/>
          <w:numId w:val="22"/>
        </w:numPr>
        <w:ind w:left="795" w:right="9"/>
      </w:pPr>
      <w:r>
        <w:t xml:space="preserve">Zmiany uzasadnionej przyczynami technicznymi, w szczególności ujawnionymi na etapie prac analitycznych i projektowych, konieczności zmiany: </w:t>
      </w:r>
      <w:r w:rsidR="00184A16">
        <w:t xml:space="preserve">i) </w:t>
      </w:r>
      <w:r>
        <w:t>sposobu wykonania Umowy w obszarach: organizacyjnym, wykorzystywanych narzędzi, przyjętych metod i kanałów komunikacji,</w:t>
      </w:r>
      <w:r w:rsidR="00184A16">
        <w:t xml:space="preserve"> </w:t>
      </w:r>
      <w:r>
        <w:t xml:space="preserve">ii) zakresu Przedmiotu Umowy w obszarze wymagań infrastrukturalnych, technologicznych, </w:t>
      </w:r>
    </w:p>
    <w:p w14:paraId="025B7BCA" w14:textId="65FA1E4D" w:rsidR="002E01E6" w:rsidRDefault="001A0C5D" w:rsidP="00F62BE9">
      <w:pPr>
        <w:ind w:left="785" w:right="9" w:firstLine="0"/>
      </w:pPr>
      <w:r>
        <w:t>funkcjonalnych lub niefunkcjonalnych, jeżeli rezygnacja z danego wymagania lub zastąpienie go innym, spowoduje zoptymalizowane dopasowanie Przedmiotu Umowy do potrzeb Zamawiającego, Zamawiający dopuszcza wprowadzenie odpowiednich zmian uwzględniających stwierdzone przyczyny techniczne, polegających w szczególności na modyfikacji wymagań Zamawiającego lub zmianie sposobu ich realizacji</w:t>
      </w:r>
      <w:r w:rsidR="00B01BD9">
        <w:t>.</w:t>
      </w:r>
    </w:p>
    <w:p w14:paraId="0AA895F4" w14:textId="77777777" w:rsidR="002E01E6" w:rsidRDefault="001A0C5D">
      <w:pPr>
        <w:numPr>
          <w:ilvl w:val="0"/>
          <w:numId w:val="21"/>
        </w:numPr>
        <w:spacing w:after="68"/>
        <w:ind w:right="9" w:hanging="360"/>
      </w:pPr>
      <w:r>
        <w:t xml:space="preserve">Zmiany przewidziane w ust. 2 powyżej mogą być wprowadzone wyłącznie w formie aneksu do Umowy z wyłączeniem zmian terminów realizacji poszczególnych etapów realizacji przedmiotu Umowy przewidzianych w Harmonogramie Realizacji Umowy, dla których jako wystarczającą Strony dopuszczają formę protokołu. </w:t>
      </w:r>
    </w:p>
    <w:p w14:paraId="008D7382" w14:textId="5EDE0245" w:rsidR="002E01E6" w:rsidRDefault="001A0C5D">
      <w:pPr>
        <w:numPr>
          <w:ilvl w:val="0"/>
          <w:numId w:val="21"/>
        </w:numPr>
        <w:spacing w:after="69"/>
        <w:ind w:right="9" w:hanging="360"/>
      </w:pPr>
      <w:r>
        <w:t>W sprawach nieuregulowanych Umową mają zastosowanie przepisy Kodeksu cywilnego</w:t>
      </w:r>
      <w:r w:rsidR="003D70B9">
        <w:t xml:space="preserve"> oraz ustawy Prawo zamówień publicznych</w:t>
      </w:r>
      <w:r>
        <w:t xml:space="preserve">, jeżeli przepisy Ustawy nie stanowią inaczej. </w:t>
      </w:r>
    </w:p>
    <w:p w14:paraId="4D94FFBC" w14:textId="433BC834" w:rsidR="002E01E6" w:rsidRDefault="001A0C5D">
      <w:pPr>
        <w:numPr>
          <w:ilvl w:val="0"/>
          <w:numId w:val="21"/>
        </w:numPr>
        <w:spacing w:after="62"/>
        <w:ind w:right="9" w:hanging="360"/>
      </w:pPr>
      <w:r>
        <w:t>Ewentualne spory mogące wyniknąć z Umowy będą rozstrzygane przez właściwe</w:t>
      </w:r>
      <w:r w:rsidR="003D70B9">
        <w:t xml:space="preserve"> miejscowo</w:t>
      </w:r>
      <w:r>
        <w:t xml:space="preserve"> </w:t>
      </w:r>
      <w:r w:rsidR="003D70B9">
        <w:t xml:space="preserve">dla Zamawiającego </w:t>
      </w:r>
      <w:r>
        <w:t xml:space="preserve">sądy powszechne. </w:t>
      </w:r>
    </w:p>
    <w:p w14:paraId="68239EBF" w14:textId="77777777" w:rsidR="002E01E6" w:rsidRDefault="001A0C5D">
      <w:pPr>
        <w:numPr>
          <w:ilvl w:val="0"/>
          <w:numId w:val="21"/>
        </w:numPr>
        <w:spacing w:after="67"/>
        <w:ind w:right="9" w:hanging="360"/>
      </w:pPr>
      <w:r>
        <w:t xml:space="preserve">Umowa zostaje sporządzona w dwóch jednobrzmiących egzemplarzach – po jednym egzemplarzu dla każdej ze Stron / Umowa zostaje zawarta w formie elektronicznej z dniem podpisania przez ostatnią ze Stron </w:t>
      </w:r>
    </w:p>
    <w:p w14:paraId="398E06CA" w14:textId="77777777" w:rsidR="002E01E6" w:rsidRDefault="001A0C5D">
      <w:pPr>
        <w:numPr>
          <w:ilvl w:val="0"/>
          <w:numId w:val="21"/>
        </w:numPr>
        <w:spacing w:after="39"/>
        <w:ind w:right="9" w:hanging="360"/>
      </w:pPr>
      <w:r>
        <w:t xml:space="preserve">Wymienione poniżej Załączniki stanowią integralną część Umowy i nie wymagają podpisów przedstawicieli Stron: </w:t>
      </w:r>
    </w:p>
    <w:p w14:paraId="18A74176" w14:textId="77777777" w:rsidR="002E01E6" w:rsidRDefault="002E01E6">
      <w:pPr>
        <w:spacing w:after="0" w:line="259" w:lineRule="auto"/>
        <w:ind w:left="644" w:right="0" w:firstLine="0"/>
        <w:jc w:val="left"/>
      </w:pPr>
    </w:p>
    <w:tbl>
      <w:tblPr>
        <w:tblStyle w:val="TableGrid"/>
        <w:tblW w:w="8289" w:type="dxa"/>
        <w:tblInd w:w="893" w:type="dxa"/>
        <w:tblCellMar>
          <w:top w:w="12" w:type="dxa"/>
          <w:left w:w="108" w:type="dxa"/>
        </w:tblCellMar>
        <w:tblLook w:val="04A0" w:firstRow="1" w:lastRow="0" w:firstColumn="1" w:lastColumn="0" w:noHBand="0" w:noVBand="1"/>
      </w:tblPr>
      <w:tblGrid>
        <w:gridCol w:w="2084"/>
        <w:gridCol w:w="6205"/>
      </w:tblGrid>
      <w:tr w:rsidR="002E01E6" w14:paraId="51F415E1" w14:textId="77777777">
        <w:trPr>
          <w:trHeight w:val="240"/>
        </w:trPr>
        <w:tc>
          <w:tcPr>
            <w:tcW w:w="2084" w:type="dxa"/>
            <w:tcBorders>
              <w:top w:val="single" w:sz="4" w:space="0" w:color="000000"/>
              <w:left w:val="single" w:sz="4" w:space="0" w:color="000000"/>
              <w:bottom w:val="single" w:sz="4" w:space="0" w:color="000000"/>
              <w:right w:val="single" w:sz="4" w:space="0" w:color="000000"/>
            </w:tcBorders>
          </w:tcPr>
          <w:p w14:paraId="638709AE" w14:textId="77777777" w:rsidR="002E01E6" w:rsidRDefault="001A0C5D">
            <w:pPr>
              <w:spacing w:after="0" w:line="259" w:lineRule="auto"/>
              <w:ind w:left="0" w:right="107" w:firstLine="0"/>
              <w:jc w:val="right"/>
            </w:pPr>
            <w:r>
              <w:rPr>
                <w:b/>
              </w:rPr>
              <w:t xml:space="preserve">Numer Załącznika  </w:t>
            </w:r>
          </w:p>
        </w:tc>
        <w:tc>
          <w:tcPr>
            <w:tcW w:w="6205" w:type="dxa"/>
            <w:tcBorders>
              <w:top w:val="single" w:sz="4" w:space="0" w:color="000000"/>
              <w:left w:val="single" w:sz="4" w:space="0" w:color="000000"/>
              <w:bottom w:val="single" w:sz="4" w:space="0" w:color="000000"/>
              <w:right w:val="single" w:sz="4" w:space="0" w:color="000000"/>
            </w:tcBorders>
          </w:tcPr>
          <w:p w14:paraId="4E8B52CB" w14:textId="77777777" w:rsidR="002E01E6" w:rsidRDefault="001A0C5D">
            <w:pPr>
              <w:spacing w:after="0" w:line="259" w:lineRule="auto"/>
              <w:ind w:left="0" w:right="0" w:firstLine="0"/>
              <w:jc w:val="left"/>
            </w:pPr>
            <w:r>
              <w:rPr>
                <w:b/>
              </w:rPr>
              <w:t xml:space="preserve">Zawartość Załącznika </w:t>
            </w:r>
          </w:p>
        </w:tc>
      </w:tr>
      <w:tr w:rsidR="002E01E6" w14:paraId="11CB0A91" w14:textId="77777777">
        <w:trPr>
          <w:trHeight w:val="241"/>
        </w:trPr>
        <w:tc>
          <w:tcPr>
            <w:tcW w:w="2084" w:type="dxa"/>
            <w:tcBorders>
              <w:top w:val="single" w:sz="4" w:space="0" w:color="000000"/>
              <w:left w:val="single" w:sz="4" w:space="0" w:color="000000"/>
              <w:bottom w:val="single" w:sz="4" w:space="0" w:color="000000"/>
              <w:right w:val="single" w:sz="4" w:space="0" w:color="000000"/>
            </w:tcBorders>
          </w:tcPr>
          <w:p w14:paraId="1BF8344E" w14:textId="77777777" w:rsidR="002E01E6" w:rsidRDefault="001A0C5D">
            <w:pPr>
              <w:spacing w:after="0" w:line="259" w:lineRule="auto"/>
              <w:ind w:left="0" w:right="106" w:firstLine="0"/>
              <w:jc w:val="right"/>
            </w:pPr>
            <w:r>
              <w:t xml:space="preserve">1 </w:t>
            </w:r>
          </w:p>
        </w:tc>
        <w:tc>
          <w:tcPr>
            <w:tcW w:w="6205" w:type="dxa"/>
            <w:tcBorders>
              <w:top w:val="single" w:sz="4" w:space="0" w:color="000000"/>
              <w:left w:val="single" w:sz="4" w:space="0" w:color="000000"/>
              <w:bottom w:val="single" w:sz="4" w:space="0" w:color="000000"/>
              <w:right w:val="single" w:sz="4" w:space="0" w:color="000000"/>
            </w:tcBorders>
          </w:tcPr>
          <w:p w14:paraId="1BFB4677" w14:textId="77777777" w:rsidR="002E01E6" w:rsidRDefault="001A0C5D">
            <w:pPr>
              <w:spacing w:after="0" w:line="259" w:lineRule="auto"/>
              <w:ind w:left="0" w:right="0" w:firstLine="0"/>
              <w:jc w:val="left"/>
            </w:pPr>
            <w:r>
              <w:t xml:space="preserve">Opis przedmiotu zamówienia </w:t>
            </w:r>
          </w:p>
        </w:tc>
      </w:tr>
      <w:tr w:rsidR="002E01E6" w14:paraId="7D0F7ADD" w14:textId="77777777">
        <w:trPr>
          <w:trHeight w:val="240"/>
        </w:trPr>
        <w:tc>
          <w:tcPr>
            <w:tcW w:w="2084" w:type="dxa"/>
            <w:tcBorders>
              <w:top w:val="single" w:sz="4" w:space="0" w:color="000000"/>
              <w:left w:val="single" w:sz="4" w:space="0" w:color="000000"/>
              <w:bottom w:val="single" w:sz="4" w:space="0" w:color="000000"/>
              <w:right w:val="single" w:sz="4" w:space="0" w:color="000000"/>
            </w:tcBorders>
          </w:tcPr>
          <w:p w14:paraId="35610D28" w14:textId="77777777" w:rsidR="002E01E6" w:rsidRDefault="001A0C5D">
            <w:pPr>
              <w:spacing w:after="0" w:line="259" w:lineRule="auto"/>
              <w:ind w:left="0" w:right="106" w:firstLine="0"/>
              <w:jc w:val="right"/>
            </w:pPr>
            <w:r>
              <w:t xml:space="preserve">2 </w:t>
            </w:r>
          </w:p>
        </w:tc>
        <w:tc>
          <w:tcPr>
            <w:tcW w:w="6205" w:type="dxa"/>
            <w:tcBorders>
              <w:top w:val="single" w:sz="4" w:space="0" w:color="000000"/>
              <w:left w:val="single" w:sz="4" w:space="0" w:color="000000"/>
              <w:bottom w:val="single" w:sz="4" w:space="0" w:color="000000"/>
              <w:right w:val="single" w:sz="4" w:space="0" w:color="000000"/>
            </w:tcBorders>
          </w:tcPr>
          <w:p w14:paraId="67427F03" w14:textId="77777777" w:rsidR="002E01E6" w:rsidRDefault="001A0C5D">
            <w:pPr>
              <w:spacing w:after="0" w:line="259" w:lineRule="auto"/>
              <w:ind w:left="0" w:right="0" w:firstLine="0"/>
              <w:jc w:val="left"/>
            </w:pPr>
            <w:r>
              <w:t xml:space="preserve">Formularz oferty </w:t>
            </w:r>
          </w:p>
        </w:tc>
      </w:tr>
      <w:tr w:rsidR="002E01E6" w14:paraId="219C18DB" w14:textId="77777777">
        <w:trPr>
          <w:trHeight w:val="240"/>
        </w:trPr>
        <w:tc>
          <w:tcPr>
            <w:tcW w:w="2084" w:type="dxa"/>
            <w:tcBorders>
              <w:top w:val="single" w:sz="4" w:space="0" w:color="000000"/>
              <w:left w:val="single" w:sz="4" w:space="0" w:color="000000"/>
              <w:bottom w:val="single" w:sz="4" w:space="0" w:color="000000"/>
              <w:right w:val="single" w:sz="4" w:space="0" w:color="000000"/>
            </w:tcBorders>
          </w:tcPr>
          <w:p w14:paraId="55E97C40" w14:textId="77777777" w:rsidR="002E01E6" w:rsidRDefault="001A0C5D">
            <w:pPr>
              <w:spacing w:after="0" w:line="259" w:lineRule="auto"/>
              <w:ind w:left="0" w:right="106" w:firstLine="0"/>
              <w:jc w:val="right"/>
            </w:pPr>
            <w:r>
              <w:t xml:space="preserve">3 </w:t>
            </w:r>
          </w:p>
        </w:tc>
        <w:tc>
          <w:tcPr>
            <w:tcW w:w="6205" w:type="dxa"/>
            <w:tcBorders>
              <w:top w:val="single" w:sz="4" w:space="0" w:color="000000"/>
              <w:left w:val="single" w:sz="4" w:space="0" w:color="000000"/>
              <w:bottom w:val="single" w:sz="4" w:space="0" w:color="000000"/>
              <w:right w:val="single" w:sz="4" w:space="0" w:color="000000"/>
            </w:tcBorders>
          </w:tcPr>
          <w:p w14:paraId="795088C6" w14:textId="77777777" w:rsidR="002E01E6" w:rsidRDefault="001A0C5D">
            <w:pPr>
              <w:spacing w:after="0" w:line="259" w:lineRule="auto"/>
              <w:ind w:left="0" w:right="0" w:firstLine="0"/>
              <w:jc w:val="left"/>
            </w:pPr>
            <w:r>
              <w:t xml:space="preserve">Obowiązek informacyjny </w:t>
            </w:r>
          </w:p>
        </w:tc>
      </w:tr>
      <w:tr w:rsidR="002E01E6" w14:paraId="4A4EC0F8" w14:textId="77777777">
        <w:trPr>
          <w:trHeight w:val="242"/>
        </w:trPr>
        <w:tc>
          <w:tcPr>
            <w:tcW w:w="2084" w:type="dxa"/>
            <w:tcBorders>
              <w:top w:val="single" w:sz="4" w:space="0" w:color="000000"/>
              <w:left w:val="single" w:sz="4" w:space="0" w:color="000000"/>
              <w:bottom w:val="single" w:sz="4" w:space="0" w:color="000000"/>
              <w:right w:val="single" w:sz="4" w:space="0" w:color="000000"/>
            </w:tcBorders>
          </w:tcPr>
          <w:p w14:paraId="7C724606" w14:textId="77777777" w:rsidR="002E01E6" w:rsidRDefault="001A0C5D">
            <w:pPr>
              <w:spacing w:after="0" w:line="259" w:lineRule="auto"/>
              <w:ind w:left="0" w:right="106" w:firstLine="0"/>
              <w:jc w:val="right"/>
            </w:pPr>
            <w:r>
              <w:t xml:space="preserve">4 </w:t>
            </w:r>
          </w:p>
        </w:tc>
        <w:tc>
          <w:tcPr>
            <w:tcW w:w="6205" w:type="dxa"/>
            <w:tcBorders>
              <w:top w:val="single" w:sz="4" w:space="0" w:color="000000"/>
              <w:left w:val="single" w:sz="4" w:space="0" w:color="000000"/>
              <w:bottom w:val="single" w:sz="4" w:space="0" w:color="000000"/>
              <w:right w:val="single" w:sz="4" w:space="0" w:color="000000"/>
            </w:tcBorders>
          </w:tcPr>
          <w:p w14:paraId="46F5446C" w14:textId="77777777" w:rsidR="002E01E6" w:rsidRDefault="001A0C5D">
            <w:pPr>
              <w:spacing w:after="0" w:line="259" w:lineRule="auto"/>
              <w:ind w:left="0" w:right="0" w:firstLine="0"/>
              <w:jc w:val="left"/>
            </w:pPr>
            <w:r>
              <w:t xml:space="preserve">Umowa powierzenia przetwarzania danych osobowych </w:t>
            </w:r>
          </w:p>
        </w:tc>
      </w:tr>
    </w:tbl>
    <w:p w14:paraId="4A4DCCD9" w14:textId="77777777" w:rsidR="002E01E6" w:rsidRDefault="002E01E6">
      <w:pPr>
        <w:spacing w:after="41" w:line="259" w:lineRule="auto"/>
        <w:ind w:left="644" w:right="0" w:firstLine="0"/>
        <w:jc w:val="left"/>
      </w:pPr>
    </w:p>
    <w:p w14:paraId="25B88A1C" w14:textId="77777777" w:rsidR="002E01E6" w:rsidRDefault="002E01E6">
      <w:pPr>
        <w:spacing w:after="57" w:line="259" w:lineRule="auto"/>
        <w:ind w:left="644" w:right="0" w:firstLine="0"/>
        <w:jc w:val="left"/>
      </w:pPr>
    </w:p>
    <w:p w14:paraId="33970F84" w14:textId="77777777" w:rsidR="002E01E6" w:rsidRDefault="001A0C5D">
      <w:pPr>
        <w:tabs>
          <w:tab w:val="center" w:pos="2141"/>
          <w:tab w:val="center" w:pos="7944"/>
        </w:tabs>
        <w:spacing w:after="4" w:line="259" w:lineRule="auto"/>
        <w:ind w:left="0" w:right="0" w:firstLine="0"/>
        <w:jc w:val="left"/>
      </w:pPr>
      <w:r>
        <w:rPr>
          <w:rFonts w:ascii="Calibri" w:eastAsia="Calibri" w:hAnsi="Calibri" w:cs="Calibri"/>
          <w:sz w:val="22"/>
        </w:rPr>
        <w:tab/>
      </w:r>
      <w:r>
        <w:rPr>
          <w:b/>
        </w:rPr>
        <w:t xml:space="preserve">Zamawiający  </w:t>
      </w:r>
      <w:r>
        <w:rPr>
          <w:b/>
        </w:rPr>
        <w:tab/>
        <w:t xml:space="preserve">Wykonawca: </w:t>
      </w:r>
    </w:p>
    <w:p w14:paraId="453B0F66" w14:textId="77777777" w:rsidR="002E01E6" w:rsidRDefault="002E01E6">
      <w:pPr>
        <w:spacing w:after="0" w:line="259" w:lineRule="auto"/>
        <w:ind w:left="129" w:right="0" w:firstLine="0"/>
        <w:jc w:val="center"/>
      </w:pPr>
    </w:p>
    <w:p w14:paraId="05CA8ABC" w14:textId="77777777" w:rsidR="002E01E6" w:rsidRDefault="001A0C5D">
      <w:pPr>
        <w:tabs>
          <w:tab w:val="center" w:pos="2130"/>
          <w:tab w:val="center" w:pos="7944"/>
        </w:tabs>
        <w:spacing w:after="15" w:line="259" w:lineRule="auto"/>
        <w:ind w:left="0" w:right="0" w:firstLine="0"/>
        <w:jc w:val="left"/>
      </w:pPr>
      <w:r>
        <w:rPr>
          <w:rFonts w:ascii="Calibri" w:eastAsia="Calibri" w:hAnsi="Calibri" w:cs="Calibri"/>
          <w:sz w:val="22"/>
        </w:rPr>
        <w:tab/>
      </w:r>
      <w:r>
        <w:t xml:space="preserve">.................................... </w:t>
      </w:r>
      <w:r>
        <w:tab/>
        <w:t xml:space="preserve">.................................... </w:t>
      </w:r>
    </w:p>
    <w:p w14:paraId="4638F722" w14:textId="77777777" w:rsidR="00342B55" w:rsidRDefault="00342B55">
      <w:pPr>
        <w:spacing w:after="160" w:line="278" w:lineRule="auto"/>
        <w:ind w:left="0" w:right="0" w:firstLine="0"/>
        <w:jc w:val="left"/>
        <w:rPr>
          <w:b/>
          <w:u w:val="single" w:color="000000"/>
        </w:rPr>
      </w:pPr>
      <w:r>
        <w:rPr>
          <w:b/>
          <w:u w:val="single" w:color="000000"/>
        </w:rPr>
        <w:br w:type="page"/>
      </w:r>
    </w:p>
    <w:p w14:paraId="126DACF8" w14:textId="4BF93EB6" w:rsidR="002E01E6" w:rsidRDefault="001A0C5D">
      <w:pPr>
        <w:spacing w:after="0" w:line="268" w:lineRule="auto"/>
        <w:ind w:left="2610" w:right="2525" w:hanging="10"/>
        <w:jc w:val="center"/>
      </w:pPr>
      <w:r>
        <w:rPr>
          <w:b/>
          <w:u w:val="single" w:color="000000"/>
        </w:rPr>
        <w:lastRenderedPageBreak/>
        <w:t>U</w:t>
      </w:r>
      <w:r w:rsidR="00B24A4C">
        <w:rPr>
          <w:b/>
          <w:u w:val="single" w:color="000000"/>
        </w:rPr>
        <w:t>U</w:t>
      </w:r>
      <w:r>
        <w:rPr>
          <w:b/>
          <w:u w:val="single" w:color="000000"/>
        </w:rPr>
        <w:t>MOWA POWIERZENIA</w:t>
      </w:r>
    </w:p>
    <w:p w14:paraId="149162DD" w14:textId="77777777" w:rsidR="002E01E6" w:rsidRDefault="001A0C5D">
      <w:pPr>
        <w:spacing w:after="251" w:line="268" w:lineRule="auto"/>
        <w:ind w:left="2610" w:right="2470" w:hanging="10"/>
        <w:jc w:val="center"/>
      </w:pPr>
      <w:r>
        <w:rPr>
          <w:b/>
          <w:u w:val="single" w:color="000000"/>
        </w:rPr>
        <w:t>PRZETWARZANIA DANYCH OSOBOWYCH(ZWANA DALEJ „UMOWĄ”)</w:t>
      </w:r>
    </w:p>
    <w:p w14:paraId="288A77AD" w14:textId="77777777" w:rsidR="00342B55" w:rsidRDefault="001A0C5D" w:rsidP="00342B55">
      <w:pPr>
        <w:ind w:left="62" w:right="9" w:firstLine="0"/>
      </w:pPr>
      <w:r>
        <w:t xml:space="preserve">zawarta dnia ____________ pomiędzy </w:t>
      </w:r>
    </w:p>
    <w:p w14:paraId="631DF4F2" w14:textId="77777777" w:rsidR="00342B55" w:rsidRDefault="00342B55" w:rsidP="00342B55">
      <w:pPr>
        <w:ind w:left="62" w:right="9" w:firstLine="0"/>
        <w:rPr>
          <w:b/>
        </w:rPr>
      </w:pPr>
      <w:r w:rsidRPr="001A0C5D">
        <w:rPr>
          <w:b/>
        </w:rPr>
        <w:t xml:space="preserve">Samodzielnym Publicznym Zakładzie Opieki Zdrowotnej w Słupcy </w:t>
      </w:r>
    </w:p>
    <w:p w14:paraId="0F4AE499" w14:textId="2495E7EC" w:rsidR="00342B55" w:rsidRDefault="00342B55" w:rsidP="00342B55">
      <w:pPr>
        <w:ind w:left="62" w:right="9" w:firstLine="0"/>
        <w:rPr>
          <w:rFonts w:ascii="Calibri" w:hAnsi="Calibri" w:cs="Calibri"/>
          <w:sz w:val="22"/>
          <w:szCs w:val="22"/>
        </w:rPr>
      </w:pPr>
      <w:r w:rsidRPr="00F62BE9">
        <w:rPr>
          <w:b/>
        </w:rPr>
        <w:t xml:space="preserve">62-400 Słupca, ul. Traugutta 7 </w:t>
      </w:r>
      <w:r w:rsidRPr="00CE1C09">
        <w:rPr>
          <w:rFonts w:ascii="Calibri" w:hAnsi="Calibri" w:cs="Calibri"/>
          <w:sz w:val="22"/>
          <w:szCs w:val="22"/>
        </w:rPr>
        <w:t xml:space="preserve">wpisanym do rejestru stowarzyszeń, innych organizacji społecznych </w:t>
      </w:r>
      <w:ins w:id="22" w:author="Estera Urbaniak" w:date="2025-12-22T12:06:00Z" w16du:dateUtc="2025-12-22T11:06:00Z">
        <w:r w:rsidR="00547F50">
          <w:rPr>
            <w:rFonts w:ascii="Calibri" w:hAnsi="Calibri" w:cs="Calibri"/>
            <w:sz w:val="22"/>
            <w:szCs w:val="22"/>
          </w:rPr>
          <w:t xml:space="preserve">                             </w:t>
        </w:r>
      </w:ins>
      <w:r w:rsidRPr="00CE1C09">
        <w:rPr>
          <w:rFonts w:ascii="Calibri" w:hAnsi="Calibri" w:cs="Calibri"/>
          <w:sz w:val="22"/>
          <w:szCs w:val="22"/>
        </w:rPr>
        <w:t>i zawodowych, fundacji oraz samodzielnych publicznych zakładów opieki zdrowotnej prowadzonego przez Sąd Rejonowy w Poznaniu</w:t>
      </w:r>
      <w:r>
        <w:rPr>
          <w:rFonts w:ascii="Calibri" w:hAnsi="Calibri" w:cs="Calibri"/>
          <w:sz w:val="22"/>
          <w:szCs w:val="22"/>
        </w:rPr>
        <w:t>,</w:t>
      </w:r>
      <w:r w:rsidRPr="00142F34">
        <w:rPr>
          <w:rFonts w:ascii="Calibri" w:hAnsi="Calibri" w:cs="Calibri"/>
          <w:sz w:val="22"/>
          <w:szCs w:val="22"/>
        </w:rPr>
        <w:t xml:space="preserve"> </w:t>
      </w:r>
      <w:r w:rsidRPr="00CE1C09">
        <w:rPr>
          <w:rFonts w:ascii="Calibri" w:hAnsi="Calibri" w:cs="Calibri"/>
          <w:sz w:val="22"/>
          <w:szCs w:val="22"/>
        </w:rPr>
        <w:t>IX Wydział Gospodarczy Krajowego Rejestru Sądowego pod numerem 0000033422, NIP 667-15-34-335, REGON 000306621</w:t>
      </w:r>
      <w:r>
        <w:rPr>
          <w:rFonts w:ascii="Calibri" w:hAnsi="Calibri" w:cs="Calibri"/>
          <w:sz w:val="22"/>
          <w:szCs w:val="22"/>
        </w:rPr>
        <w:t xml:space="preserve">, </w:t>
      </w:r>
      <w:r w:rsidRPr="00CE1C09">
        <w:rPr>
          <w:rFonts w:ascii="Calibri" w:hAnsi="Calibri" w:cs="Calibri"/>
          <w:sz w:val="22"/>
          <w:szCs w:val="22"/>
        </w:rPr>
        <w:t>reprezentowanym przez:</w:t>
      </w:r>
    </w:p>
    <w:p w14:paraId="47307EA6" w14:textId="77777777" w:rsidR="00342B55" w:rsidRPr="00CE1C09" w:rsidRDefault="00342B55" w:rsidP="00342B55">
      <w:pPr>
        <w:widowControl w:val="0"/>
        <w:tabs>
          <w:tab w:val="left" w:pos="3240"/>
        </w:tabs>
        <w:autoSpaceDE w:val="0"/>
        <w:spacing w:line="200" w:lineRule="atLeast"/>
        <w:rPr>
          <w:rFonts w:ascii="Calibri" w:hAnsi="Calibri"/>
          <w:sz w:val="22"/>
          <w:szCs w:val="22"/>
        </w:rPr>
      </w:pPr>
      <w:r>
        <w:rPr>
          <w:rFonts w:ascii="Calibri" w:hAnsi="Calibri" w:cs="Calibri"/>
          <w:sz w:val="22"/>
          <w:szCs w:val="22"/>
        </w:rPr>
        <w:t xml:space="preserve">Marlenę </w:t>
      </w:r>
      <w:proofErr w:type="spellStart"/>
      <w:r>
        <w:rPr>
          <w:rFonts w:ascii="Calibri" w:hAnsi="Calibri" w:cs="Calibri"/>
          <w:sz w:val="22"/>
          <w:szCs w:val="22"/>
        </w:rPr>
        <w:t>Sierszchulską</w:t>
      </w:r>
      <w:proofErr w:type="spellEnd"/>
      <w:r>
        <w:rPr>
          <w:rFonts w:ascii="Calibri" w:hAnsi="Calibri" w:cs="Calibri"/>
          <w:sz w:val="22"/>
          <w:szCs w:val="22"/>
        </w:rPr>
        <w:t xml:space="preserve"> </w:t>
      </w:r>
      <w:r w:rsidRPr="00CE1C09">
        <w:rPr>
          <w:rFonts w:ascii="Calibri" w:hAnsi="Calibri" w:cs="Calibri"/>
          <w:sz w:val="22"/>
          <w:szCs w:val="22"/>
        </w:rPr>
        <w:t xml:space="preserve">– Dyrektora </w:t>
      </w:r>
    </w:p>
    <w:p w14:paraId="2A778192" w14:textId="77777777" w:rsidR="00342B55" w:rsidRDefault="00342B55" w:rsidP="00342B55">
      <w:pPr>
        <w:ind w:left="62" w:right="9" w:firstLine="0"/>
        <w:rPr>
          <w:b/>
          <w:highlight w:val="yellow"/>
        </w:rPr>
      </w:pPr>
      <w:r w:rsidRPr="00CE1C09">
        <w:rPr>
          <w:rFonts w:ascii="Calibri" w:hAnsi="Calibri" w:cs="Calibri"/>
          <w:sz w:val="22"/>
          <w:szCs w:val="22"/>
        </w:rPr>
        <w:t xml:space="preserve">przy kontrasygnacie Głównego Księgowego – </w:t>
      </w:r>
      <w:r>
        <w:rPr>
          <w:rFonts w:ascii="Calibri" w:hAnsi="Calibri" w:cs="Calibri"/>
          <w:sz w:val="22"/>
          <w:szCs w:val="22"/>
        </w:rPr>
        <w:t>Edyty Lewińskiej</w:t>
      </w:r>
      <w:r w:rsidRPr="001A0C5D">
        <w:rPr>
          <w:b/>
          <w:highlight w:val="yellow"/>
        </w:rPr>
        <w:t xml:space="preserve"> </w:t>
      </w:r>
    </w:p>
    <w:p w14:paraId="45B27AA8" w14:textId="77777777" w:rsidR="002E01E6" w:rsidRDefault="001A0C5D" w:rsidP="00342B55">
      <w:pPr>
        <w:spacing w:after="24" w:line="250" w:lineRule="auto"/>
        <w:ind w:left="72" w:right="5502" w:hanging="10"/>
        <w:jc w:val="left"/>
      </w:pPr>
      <w:r>
        <w:t>zwanym(-</w:t>
      </w:r>
      <w:proofErr w:type="spellStart"/>
      <w:r>
        <w:t>ną</w:t>
      </w:r>
      <w:proofErr w:type="spellEnd"/>
      <w:r>
        <w:t xml:space="preserve">) w dalszej części Umowy </w:t>
      </w:r>
      <w:r>
        <w:rPr>
          <w:b/>
        </w:rPr>
        <w:t>„Podmiotem przetwarzającym”</w:t>
      </w:r>
      <w:r>
        <w:t>, reprezentowanym(-</w:t>
      </w:r>
      <w:proofErr w:type="spellStart"/>
      <w:r>
        <w:t>ną</w:t>
      </w:r>
      <w:proofErr w:type="spellEnd"/>
      <w:r>
        <w:t xml:space="preserve">) przez: </w:t>
      </w:r>
    </w:p>
    <w:p w14:paraId="6B1856D8" w14:textId="77777777" w:rsidR="002E01E6" w:rsidRDefault="001A0C5D">
      <w:pPr>
        <w:ind w:left="62" w:right="9" w:firstLine="0"/>
      </w:pPr>
      <w:r>
        <w:t xml:space="preserve">_______________________________ </w:t>
      </w:r>
    </w:p>
    <w:p w14:paraId="1FC8982D" w14:textId="77777777" w:rsidR="002E01E6" w:rsidRDefault="001A0C5D">
      <w:pPr>
        <w:spacing w:after="249"/>
        <w:ind w:left="62" w:right="9" w:firstLine="0"/>
      </w:pPr>
      <w:r>
        <w:t xml:space="preserve">a </w:t>
      </w:r>
    </w:p>
    <w:p w14:paraId="6D82CBFD" w14:textId="77777777" w:rsidR="002E01E6" w:rsidRDefault="001A0C5D">
      <w:pPr>
        <w:spacing w:after="24" w:line="250" w:lineRule="auto"/>
        <w:ind w:left="72" w:right="0" w:hanging="10"/>
        <w:jc w:val="left"/>
      </w:pPr>
      <w:r>
        <w:rPr>
          <w:b/>
        </w:rPr>
        <w:t>……………………………………..</w:t>
      </w:r>
      <w:r>
        <w:t xml:space="preserve">,  </w:t>
      </w:r>
    </w:p>
    <w:p w14:paraId="4DD89A5A" w14:textId="77777777" w:rsidR="002E01E6" w:rsidRDefault="001A0C5D">
      <w:pPr>
        <w:ind w:left="62" w:right="208" w:firstLine="0"/>
      </w:pPr>
      <w:r>
        <w:t>zwanym(-</w:t>
      </w:r>
      <w:proofErr w:type="spellStart"/>
      <w:r>
        <w:t>ną</w:t>
      </w:r>
      <w:proofErr w:type="spellEnd"/>
      <w:r>
        <w:t>) w dalszej części Umowy „</w:t>
      </w:r>
      <w:r>
        <w:rPr>
          <w:b/>
        </w:rPr>
        <w:t>Administratorem danych</w:t>
      </w:r>
      <w:r>
        <w:t>” lub „</w:t>
      </w:r>
      <w:r>
        <w:rPr>
          <w:b/>
        </w:rPr>
        <w:t>Administratorem</w:t>
      </w:r>
      <w:r>
        <w:t xml:space="preserve">”, reprezentowanym przez </w:t>
      </w:r>
    </w:p>
    <w:p w14:paraId="09A648D6" w14:textId="77777777" w:rsidR="002E01E6" w:rsidRDefault="001A0C5D">
      <w:pPr>
        <w:ind w:left="62" w:right="749" w:firstLine="0"/>
      </w:pPr>
      <w:r>
        <w:t xml:space="preserve">___________________________________________________________________________ zwanymi łącznie Stronami </w:t>
      </w:r>
    </w:p>
    <w:p w14:paraId="4B4500EC" w14:textId="77777777" w:rsidR="002E01E6" w:rsidRDefault="002E01E6">
      <w:pPr>
        <w:spacing w:after="10" w:line="259" w:lineRule="auto"/>
        <w:ind w:left="77" w:right="0" w:firstLine="0"/>
        <w:jc w:val="left"/>
      </w:pPr>
    </w:p>
    <w:p w14:paraId="31414D01" w14:textId="77777777" w:rsidR="002E01E6" w:rsidRDefault="001A0C5D">
      <w:pPr>
        <w:spacing w:after="4" w:line="259" w:lineRule="auto"/>
        <w:ind w:left="805" w:right="723" w:hanging="10"/>
        <w:jc w:val="center"/>
      </w:pPr>
      <w:r>
        <w:rPr>
          <w:b/>
        </w:rPr>
        <w:t xml:space="preserve">§ 1 </w:t>
      </w:r>
    </w:p>
    <w:p w14:paraId="3133EF17" w14:textId="77777777" w:rsidR="002E01E6" w:rsidRDefault="001A0C5D">
      <w:pPr>
        <w:spacing w:after="4" w:line="259" w:lineRule="auto"/>
        <w:ind w:left="805" w:right="729" w:hanging="10"/>
        <w:jc w:val="center"/>
      </w:pPr>
      <w:r>
        <w:rPr>
          <w:b/>
        </w:rPr>
        <w:t xml:space="preserve">Powierzenie przetwarzania danych osobowych </w:t>
      </w:r>
    </w:p>
    <w:p w14:paraId="30680306" w14:textId="77777777" w:rsidR="002E01E6" w:rsidRDefault="001A0C5D">
      <w:pPr>
        <w:numPr>
          <w:ilvl w:val="0"/>
          <w:numId w:val="23"/>
        </w:numPr>
        <w:ind w:right="9"/>
      </w:pPr>
      <w:r>
        <w:t>Administrator danych powierza Podmiotowi przetwarzającemu dane osobowe do przetwarzania w trybie art. 28 ogólnego rozporządzenia Parlamentu Europejskiego i Rady (UE) 2016/679 z 27 kwietnia 2016 r. w sprawie ochrony osób fizycznych w związku z przetwarzaniem danych osobowych i w sprawie swobodnego przepływu takich danych oraz uchylenia dyrektywy 95/46/WE (</w:t>
      </w:r>
      <w:proofErr w:type="spellStart"/>
      <w:r>
        <w:t>Dz.Urz.UE.L</w:t>
      </w:r>
      <w:proofErr w:type="spellEnd"/>
      <w:r>
        <w:t xml:space="preserve"> Nr 119, str. 1) (zwanego w dalszej części Umowy „Rozporządzeniem” lub „RODO”), na zasadach, w zakresie i w celu określonych w niniejszej Umowie. </w:t>
      </w:r>
    </w:p>
    <w:p w14:paraId="2148C377" w14:textId="77777777" w:rsidR="002E01E6" w:rsidRDefault="001A0C5D">
      <w:pPr>
        <w:numPr>
          <w:ilvl w:val="0"/>
          <w:numId w:val="23"/>
        </w:numPr>
        <w:ind w:right="9"/>
      </w:pPr>
      <w:r>
        <w:t xml:space="preserve">Podmiot przetwarzający zobowiązuje się do przetwarzania powierzonych mu danych osobowych zgodnie z niniejszą Umową, Rozporządzeniem oraz z innymi przepisami prawa powszechnie obowiązującego o ochronie danych osobowych. </w:t>
      </w:r>
    </w:p>
    <w:p w14:paraId="7F7F6E3D" w14:textId="77777777" w:rsidR="002E01E6" w:rsidRDefault="001A0C5D">
      <w:pPr>
        <w:numPr>
          <w:ilvl w:val="0"/>
          <w:numId w:val="23"/>
        </w:numPr>
        <w:ind w:right="9"/>
      </w:pPr>
      <w:r>
        <w:t xml:space="preserve">Podmiot przetwarzający będzie przetwarzał powierzone dane osobowe wyłącznie na udokumentowane polecenie Administratora. Udokumentowane polecenia Administratora nie mogą powodować rozszerzenia obowiązków Podmiotu przetwarzającego wynikających z umowy, o której mowa w § 2 ust. 2, ani zmiany zakresu danych powierzonych do przetwarzania. Strony zgodnie uznają Zgłoszenie Serwisowe za spełniające przesłanki polecenia przetwarzania. </w:t>
      </w:r>
    </w:p>
    <w:p w14:paraId="56B51B56" w14:textId="77777777" w:rsidR="002E01E6" w:rsidRDefault="002E01E6">
      <w:pPr>
        <w:spacing w:after="12" w:line="259" w:lineRule="auto"/>
        <w:ind w:left="129" w:right="0" w:firstLine="0"/>
        <w:jc w:val="center"/>
      </w:pPr>
    </w:p>
    <w:p w14:paraId="7CE691C6" w14:textId="77777777" w:rsidR="002E01E6" w:rsidRDefault="001A0C5D">
      <w:pPr>
        <w:spacing w:after="4" w:line="259" w:lineRule="auto"/>
        <w:ind w:left="805" w:right="723" w:hanging="10"/>
        <w:jc w:val="center"/>
      </w:pPr>
      <w:r>
        <w:rPr>
          <w:b/>
        </w:rPr>
        <w:t xml:space="preserve">§ 2 </w:t>
      </w:r>
    </w:p>
    <w:p w14:paraId="34734979" w14:textId="77777777" w:rsidR="002E01E6" w:rsidRDefault="001A0C5D">
      <w:pPr>
        <w:spacing w:after="4" w:line="259" w:lineRule="auto"/>
        <w:ind w:left="805" w:right="727" w:hanging="10"/>
        <w:jc w:val="center"/>
      </w:pPr>
      <w:r>
        <w:rPr>
          <w:b/>
        </w:rPr>
        <w:t xml:space="preserve">Zakres i cel przetwarzania danych </w:t>
      </w:r>
    </w:p>
    <w:p w14:paraId="45D67A34" w14:textId="62C5AD92" w:rsidR="002E01E6" w:rsidRDefault="001A0C5D">
      <w:pPr>
        <w:numPr>
          <w:ilvl w:val="0"/>
          <w:numId w:val="24"/>
        </w:numPr>
        <w:ind w:right="9"/>
      </w:pPr>
      <w:r>
        <w:t>Podmiot przetwarzający będzie przetwarzał powierzone na podstawie Umowy dane:</w:t>
      </w:r>
      <w:r w:rsidR="00E6268C">
        <w:t xml:space="preserve"> </w:t>
      </w:r>
      <w:r>
        <w:t xml:space="preserve">dane zwykłe oraz dane szczególnych kategorii, w tym dane osobowe dzieci, dotyczące </w:t>
      </w:r>
      <w:r>
        <w:rPr>
          <w:i/>
          <w:shd w:val="clear" w:color="auto" w:fill="C0C0C0"/>
        </w:rPr>
        <w:t>(zaznaczyć odpowiednie)</w:t>
      </w:r>
      <w:r>
        <w:t xml:space="preserve">:  </w:t>
      </w:r>
    </w:p>
    <w:p w14:paraId="501AEF29" w14:textId="77777777" w:rsidR="002E01E6" w:rsidRDefault="001A0C5D">
      <w:pPr>
        <w:numPr>
          <w:ilvl w:val="1"/>
          <w:numId w:val="24"/>
        </w:numPr>
        <w:ind w:right="9" w:hanging="233"/>
      </w:pPr>
      <w:r>
        <w:t xml:space="preserve">pracowników, współpracowników Administratora, w zakresie </w:t>
      </w:r>
    </w:p>
    <w:p w14:paraId="3455E2AB" w14:textId="77777777" w:rsidR="002E01E6" w:rsidRDefault="001A0C5D">
      <w:pPr>
        <w:numPr>
          <w:ilvl w:val="2"/>
          <w:numId w:val="24"/>
        </w:numPr>
        <w:ind w:right="9" w:hanging="360"/>
      </w:pPr>
      <w:r>
        <w:t xml:space="preserve">Danych identyfikacyjnych </w:t>
      </w:r>
    </w:p>
    <w:p w14:paraId="5DE58DBD" w14:textId="77777777" w:rsidR="002E01E6" w:rsidRDefault="001A0C5D">
      <w:pPr>
        <w:numPr>
          <w:ilvl w:val="2"/>
          <w:numId w:val="24"/>
        </w:numPr>
        <w:ind w:right="9" w:hanging="360"/>
      </w:pPr>
      <w:r>
        <w:t xml:space="preserve">Adresu zamieszkania </w:t>
      </w:r>
    </w:p>
    <w:p w14:paraId="4A7B80C6" w14:textId="77777777" w:rsidR="002E01E6" w:rsidRDefault="001A0C5D">
      <w:pPr>
        <w:numPr>
          <w:ilvl w:val="2"/>
          <w:numId w:val="24"/>
        </w:numPr>
        <w:ind w:right="9" w:hanging="360"/>
      </w:pPr>
      <w:r>
        <w:t xml:space="preserve">Numerów identyfikacyjnych, w tym nr PESEL, </w:t>
      </w:r>
    </w:p>
    <w:p w14:paraId="7F080218" w14:textId="77777777" w:rsidR="002E01E6" w:rsidRDefault="001A0C5D">
      <w:pPr>
        <w:numPr>
          <w:ilvl w:val="2"/>
          <w:numId w:val="24"/>
        </w:numPr>
        <w:ind w:right="9" w:hanging="360"/>
      </w:pPr>
      <w:r>
        <w:t xml:space="preserve">Tytułu zawodowego, </w:t>
      </w:r>
    </w:p>
    <w:p w14:paraId="71454E93" w14:textId="77777777" w:rsidR="002E01E6" w:rsidRDefault="001A0C5D">
      <w:pPr>
        <w:numPr>
          <w:ilvl w:val="2"/>
          <w:numId w:val="24"/>
        </w:numPr>
        <w:ind w:right="9" w:hanging="360"/>
      </w:pPr>
      <w:r>
        <w:t xml:space="preserve">Wykształcenia i historii zatrudnienia, </w:t>
      </w:r>
    </w:p>
    <w:p w14:paraId="0AE440FC" w14:textId="77777777" w:rsidR="002E01E6" w:rsidRDefault="001A0C5D">
      <w:pPr>
        <w:numPr>
          <w:ilvl w:val="2"/>
          <w:numId w:val="24"/>
        </w:numPr>
        <w:ind w:right="9" w:hanging="360"/>
      </w:pPr>
      <w:r>
        <w:t xml:space="preserve">Stanowiska oraz numeru prawa wykonywania zawodu, </w:t>
      </w:r>
    </w:p>
    <w:p w14:paraId="719DC675" w14:textId="77777777" w:rsidR="002E01E6" w:rsidRDefault="001A0C5D">
      <w:pPr>
        <w:numPr>
          <w:ilvl w:val="2"/>
          <w:numId w:val="24"/>
        </w:numPr>
        <w:ind w:right="9" w:hanging="360"/>
      </w:pPr>
      <w:r>
        <w:lastRenderedPageBreak/>
        <w:t xml:space="preserve">Loginów, </w:t>
      </w:r>
    </w:p>
    <w:p w14:paraId="4CD35836" w14:textId="77777777" w:rsidR="002E01E6" w:rsidRDefault="001A0C5D">
      <w:pPr>
        <w:numPr>
          <w:ilvl w:val="2"/>
          <w:numId w:val="24"/>
        </w:numPr>
        <w:ind w:right="9" w:hanging="360"/>
      </w:pPr>
      <w:r>
        <w:t xml:space="preserve">Informacji o zdolności do pracy, </w:t>
      </w:r>
    </w:p>
    <w:p w14:paraId="62EBE40F" w14:textId="77777777" w:rsidR="002E01E6" w:rsidRDefault="001A0C5D">
      <w:pPr>
        <w:numPr>
          <w:ilvl w:val="2"/>
          <w:numId w:val="24"/>
        </w:numPr>
        <w:ind w:right="9" w:hanging="360"/>
      </w:pPr>
      <w:r>
        <w:t xml:space="preserve">Innych informacji lub danych, w zakresie niezbędnym do należytego wykonania Umowy, o której mowa w ust. 2. </w:t>
      </w:r>
    </w:p>
    <w:p w14:paraId="0E99087E" w14:textId="77777777" w:rsidR="002E01E6" w:rsidRDefault="001A0C5D">
      <w:pPr>
        <w:numPr>
          <w:ilvl w:val="1"/>
          <w:numId w:val="24"/>
        </w:numPr>
        <w:ind w:right="9" w:hanging="233"/>
      </w:pPr>
      <w:r>
        <w:t xml:space="preserve">pacjentów Administratora, w zakresie: </w:t>
      </w:r>
    </w:p>
    <w:p w14:paraId="1FE7729D" w14:textId="77777777" w:rsidR="002E01E6" w:rsidRDefault="001A0C5D">
      <w:pPr>
        <w:numPr>
          <w:ilvl w:val="2"/>
          <w:numId w:val="24"/>
        </w:numPr>
        <w:ind w:right="9" w:hanging="360"/>
      </w:pPr>
      <w:r>
        <w:t xml:space="preserve">Danych identyfikacyjnych, </w:t>
      </w:r>
    </w:p>
    <w:p w14:paraId="0D24A44A" w14:textId="77777777" w:rsidR="002E01E6" w:rsidRDefault="001A0C5D">
      <w:pPr>
        <w:numPr>
          <w:ilvl w:val="2"/>
          <w:numId w:val="24"/>
        </w:numPr>
        <w:ind w:right="9" w:hanging="360"/>
      </w:pPr>
      <w:r>
        <w:t xml:space="preserve">Adresu zamieszkania, </w:t>
      </w:r>
    </w:p>
    <w:p w14:paraId="51BF67A6" w14:textId="77777777" w:rsidR="002E01E6" w:rsidRDefault="001A0C5D">
      <w:pPr>
        <w:numPr>
          <w:ilvl w:val="2"/>
          <w:numId w:val="24"/>
        </w:numPr>
        <w:ind w:right="9" w:hanging="360"/>
      </w:pPr>
      <w:r>
        <w:t xml:space="preserve">Numerów identyfikacyjnych, w tym nr PESEL, </w:t>
      </w:r>
    </w:p>
    <w:p w14:paraId="36F8310F" w14:textId="77777777" w:rsidR="002E01E6" w:rsidRDefault="001A0C5D">
      <w:pPr>
        <w:numPr>
          <w:ilvl w:val="2"/>
          <w:numId w:val="24"/>
        </w:numPr>
        <w:ind w:right="9" w:hanging="360"/>
      </w:pPr>
      <w:r>
        <w:t xml:space="preserve">Stanu zdrowia i historii leczenia, </w:t>
      </w:r>
    </w:p>
    <w:p w14:paraId="6A7ED98C" w14:textId="77777777" w:rsidR="002E01E6" w:rsidRDefault="001A0C5D">
      <w:pPr>
        <w:numPr>
          <w:ilvl w:val="2"/>
          <w:numId w:val="24"/>
        </w:numPr>
        <w:ind w:right="9" w:hanging="360"/>
      </w:pPr>
      <w:r>
        <w:t xml:space="preserve">Obrazów diagnostycznych, </w:t>
      </w:r>
    </w:p>
    <w:p w14:paraId="1F6CCC8B" w14:textId="77777777" w:rsidR="002E01E6" w:rsidRDefault="001A0C5D">
      <w:pPr>
        <w:numPr>
          <w:ilvl w:val="2"/>
          <w:numId w:val="24"/>
        </w:numPr>
        <w:ind w:right="9" w:hanging="360"/>
      </w:pPr>
      <w:r>
        <w:t xml:space="preserve">Innych informacji lub danych pacjenta, w zakresie niezbędnym do należytego wykonania Umowy, o której mowa w ust. 2. </w:t>
      </w:r>
    </w:p>
    <w:p w14:paraId="2BEFAD90" w14:textId="77777777" w:rsidR="002E01E6" w:rsidRDefault="001A0C5D">
      <w:pPr>
        <w:numPr>
          <w:ilvl w:val="1"/>
          <w:numId w:val="24"/>
        </w:numPr>
        <w:ind w:right="9" w:hanging="233"/>
      </w:pPr>
      <w:r>
        <w:t xml:space="preserve">Kontrahentów Administratora: </w:t>
      </w:r>
    </w:p>
    <w:p w14:paraId="24E24894" w14:textId="77777777" w:rsidR="002E01E6" w:rsidRDefault="001A0C5D">
      <w:pPr>
        <w:numPr>
          <w:ilvl w:val="2"/>
          <w:numId w:val="24"/>
        </w:numPr>
        <w:ind w:right="9" w:hanging="360"/>
      </w:pPr>
      <w:r>
        <w:t xml:space="preserve">Danych identyfikacyjnych, </w:t>
      </w:r>
    </w:p>
    <w:p w14:paraId="18071263" w14:textId="77777777" w:rsidR="002E01E6" w:rsidRDefault="001A0C5D">
      <w:pPr>
        <w:numPr>
          <w:ilvl w:val="2"/>
          <w:numId w:val="24"/>
        </w:numPr>
        <w:ind w:right="9" w:hanging="360"/>
      </w:pPr>
      <w:r>
        <w:t xml:space="preserve">Innych informacji lub danych, w zakresie niezbędnym do należytego wykonania Umowy, o której mowa w ust. 2 </w:t>
      </w:r>
    </w:p>
    <w:p w14:paraId="73DA5E4B" w14:textId="4EDC3AE4" w:rsidR="00E6268C" w:rsidRDefault="00E6268C" w:rsidP="00E6268C">
      <w:pPr>
        <w:numPr>
          <w:ilvl w:val="1"/>
          <w:numId w:val="24"/>
        </w:numPr>
        <w:ind w:right="9" w:hanging="233"/>
      </w:pPr>
      <w:r>
        <w:t xml:space="preserve">Przedstawicieli ustawowych pacjentów, w zakresie: </w:t>
      </w:r>
    </w:p>
    <w:p w14:paraId="1B60476E" w14:textId="77777777" w:rsidR="00E6268C" w:rsidRDefault="00E6268C" w:rsidP="00E6268C">
      <w:pPr>
        <w:numPr>
          <w:ilvl w:val="2"/>
          <w:numId w:val="24"/>
        </w:numPr>
        <w:ind w:right="9" w:hanging="360"/>
      </w:pPr>
      <w:r>
        <w:t xml:space="preserve">Danych identyfikacyjnych, </w:t>
      </w:r>
    </w:p>
    <w:p w14:paraId="57A0F4E4" w14:textId="77777777" w:rsidR="00E6268C" w:rsidRDefault="00E6268C" w:rsidP="00E6268C">
      <w:pPr>
        <w:numPr>
          <w:ilvl w:val="2"/>
          <w:numId w:val="24"/>
        </w:numPr>
        <w:ind w:right="9" w:hanging="360"/>
      </w:pPr>
      <w:r>
        <w:t xml:space="preserve">Adresu zamieszkania, </w:t>
      </w:r>
    </w:p>
    <w:p w14:paraId="45696E51" w14:textId="0A1F0324" w:rsidR="00887C89" w:rsidRDefault="00887C89" w:rsidP="00E6268C">
      <w:pPr>
        <w:numPr>
          <w:ilvl w:val="2"/>
          <w:numId w:val="24"/>
        </w:numPr>
        <w:ind w:right="9" w:hanging="360"/>
      </w:pPr>
      <w:r>
        <w:t>Nr telefonu</w:t>
      </w:r>
    </w:p>
    <w:p w14:paraId="6A4087A5" w14:textId="408DBC17" w:rsidR="00E6268C" w:rsidRDefault="00E6268C" w:rsidP="00E6268C">
      <w:pPr>
        <w:numPr>
          <w:ilvl w:val="1"/>
          <w:numId w:val="24"/>
        </w:numPr>
        <w:ind w:right="9" w:hanging="233"/>
      </w:pPr>
      <w:r>
        <w:t xml:space="preserve">Osób upoważnionych przez pacjentów, w zakresie: </w:t>
      </w:r>
    </w:p>
    <w:p w14:paraId="48A0C166" w14:textId="77777777" w:rsidR="00E6268C" w:rsidRDefault="00E6268C" w:rsidP="00E6268C">
      <w:pPr>
        <w:numPr>
          <w:ilvl w:val="2"/>
          <w:numId w:val="24"/>
        </w:numPr>
        <w:ind w:right="9" w:hanging="360"/>
      </w:pPr>
      <w:r>
        <w:t xml:space="preserve">Danych identyfikacyjnych, </w:t>
      </w:r>
    </w:p>
    <w:p w14:paraId="1830FE6A" w14:textId="77777777" w:rsidR="00887C89" w:rsidRDefault="00E6268C" w:rsidP="00E6268C">
      <w:pPr>
        <w:numPr>
          <w:ilvl w:val="2"/>
          <w:numId w:val="24"/>
        </w:numPr>
        <w:ind w:right="9" w:hanging="360"/>
      </w:pPr>
      <w:r>
        <w:t>Adresu zamieszkania</w:t>
      </w:r>
      <w:r w:rsidR="00887C89">
        <w:t>,</w:t>
      </w:r>
    </w:p>
    <w:p w14:paraId="60BEB9D4" w14:textId="3F5C873C" w:rsidR="00E6268C" w:rsidRDefault="00887C89" w:rsidP="00E6268C">
      <w:pPr>
        <w:numPr>
          <w:ilvl w:val="2"/>
          <w:numId w:val="24"/>
        </w:numPr>
        <w:ind w:right="9" w:hanging="360"/>
      </w:pPr>
      <w:r>
        <w:t>Nr telefonu.</w:t>
      </w:r>
    </w:p>
    <w:p w14:paraId="6259116A" w14:textId="77777777" w:rsidR="002E01E6" w:rsidRDefault="001A0C5D">
      <w:pPr>
        <w:numPr>
          <w:ilvl w:val="0"/>
          <w:numId w:val="24"/>
        </w:numPr>
        <w:ind w:right="9"/>
      </w:pPr>
      <w:r>
        <w:t xml:space="preserve">Dane osobowe powierzone przez Administratora danych będą przetwarzane przez Podmiot przetwarzający wyłącznie w celu realizacji umowy nr </w:t>
      </w:r>
      <w:r>
        <w:rPr>
          <w:shd w:val="clear" w:color="auto" w:fill="C0C0C0"/>
        </w:rPr>
        <w:t>…………..</w:t>
      </w:r>
      <w:r>
        <w:t xml:space="preserve"> zawartej pomiędzy Podmiotem przetwarzającym a Administratorem.</w:t>
      </w:r>
    </w:p>
    <w:p w14:paraId="0DFE0B38" w14:textId="77777777" w:rsidR="002E01E6" w:rsidRDefault="001A0C5D">
      <w:pPr>
        <w:numPr>
          <w:ilvl w:val="0"/>
          <w:numId w:val="24"/>
        </w:numPr>
        <w:ind w:right="9"/>
      </w:pPr>
      <w:r>
        <w:t xml:space="preserve">Podmiot przetwarzający jest upoważniony do wykonywania następujących czynności przetwarzania powierzonych danych: utrwalanie, organizowanie, porządkowanie, przechowywanie, adaptowanie lub modyfikowanie, pobieranie, przeglądanie, wykorzystywanie, ujawnianie poprzez przesłanie, rozpowszechnianie lub innego rodzaju udostępnianie, dopasowywanie lub łączenie, ograniczanie, usuwanie lub niszczenie – które są w minimalnym zakresie niezbędne do realizacji celu, o którym mowa w ust. 2 powyżej. </w:t>
      </w:r>
    </w:p>
    <w:p w14:paraId="6601128C" w14:textId="77777777" w:rsidR="002E01E6" w:rsidRDefault="001A0C5D">
      <w:pPr>
        <w:numPr>
          <w:ilvl w:val="0"/>
          <w:numId w:val="24"/>
        </w:numPr>
        <w:ind w:right="9"/>
      </w:pPr>
      <w:r>
        <w:t xml:space="preserve">Zakres danych osobowych wymienionych w pkt. 1 jest maksymalnym katalogiem danych, które mogą być przetwarzane w związku z realizacją Umowy. Dane mogą być przekazywane przez Administratora w mniejszym zakresie bez uszczerbku dla postanowień Umowy. </w:t>
      </w:r>
    </w:p>
    <w:p w14:paraId="52316F55" w14:textId="77777777" w:rsidR="002E01E6" w:rsidRDefault="002E01E6">
      <w:pPr>
        <w:spacing w:after="12" w:line="259" w:lineRule="auto"/>
        <w:ind w:left="129" w:right="0" w:firstLine="0"/>
        <w:jc w:val="center"/>
      </w:pPr>
    </w:p>
    <w:p w14:paraId="4D88EDFD" w14:textId="77777777" w:rsidR="002E01E6" w:rsidRDefault="001A0C5D">
      <w:pPr>
        <w:spacing w:after="4" w:line="259" w:lineRule="auto"/>
        <w:ind w:left="805" w:right="723" w:hanging="10"/>
        <w:jc w:val="center"/>
      </w:pPr>
      <w:r>
        <w:rPr>
          <w:b/>
        </w:rPr>
        <w:t xml:space="preserve">§ 3 </w:t>
      </w:r>
    </w:p>
    <w:p w14:paraId="191EE226" w14:textId="77777777" w:rsidR="002E01E6" w:rsidRDefault="001A0C5D">
      <w:pPr>
        <w:spacing w:after="15" w:line="259" w:lineRule="auto"/>
        <w:ind w:left="164" w:right="84" w:hanging="10"/>
        <w:jc w:val="center"/>
      </w:pPr>
      <w:r>
        <w:t xml:space="preserve">Obowiązki Podmiotu przetwarzającego </w:t>
      </w:r>
    </w:p>
    <w:p w14:paraId="50D67A1C" w14:textId="77777777" w:rsidR="002E01E6" w:rsidRDefault="001A0C5D">
      <w:pPr>
        <w:numPr>
          <w:ilvl w:val="0"/>
          <w:numId w:val="25"/>
        </w:numPr>
        <w:ind w:right="9" w:hanging="437"/>
      </w:pPr>
      <w:r>
        <w:t xml:space="preserve">Podmiot przetwarzający przy przetwarzaniu powierzonych danych osobowych zobowiązuje się do ich zabezpieczenia przez stosowanie odpowiednich środków technicznych i organizacyjnych, odpowiadających stanowi wiedzy technicznej, zapewniających zgodność z Rozporządzeniem, uwzględniając koszt wdrażania, charakter, zakres, kontekst i cele przetwarzania oraz ryzyko naruszenia praw lub wolności osób fizycznych o różnym prawdopodobieństwie wystąpienia i wadze zagrożenia, tak aby zapewnić stopień bezpieczeństwa odpowiadający temu ryzyku, w tym między innymi w stosownym przypadku:  a) </w:t>
      </w:r>
      <w:proofErr w:type="spellStart"/>
      <w:r>
        <w:t>pseudonimizację</w:t>
      </w:r>
      <w:proofErr w:type="spellEnd"/>
      <w:r>
        <w:t xml:space="preserve"> i szyfrowanie danych osobowych;  </w:t>
      </w:r>
    </w:p>
    <w:p w14:paraId="4F1767C0" w14:textId="77777777" w:rsidR="002E01E6" w:rsidRDefault="001A0C5D">
      <w:pPr>
        <w:numPr>
          <w:ilvl w:val="1"/>
          <w:numId w:val="25"/>
        </w:numPr>
        <w:spacing w:after="26"/>
        <w:ind w:right="9" w:hanging="286"/>
      </w:pPr>
      <w:r>
        <w:t xml:space="preserve">zdolność do ciągłego zapewnienia poufności, integralności, dostępności i odporności systemów i usług przetwarzania;  </w:t>
      </w:r>
    </w:p>
    <w:p w14:paraId="4FF419F3" w14:textId="77777777" w:rsidR="002E01E6" w:rsidRDefault="001A0C5D">
      <w:pPr>
        <w:numPr>
          <w:ilvl w:val="1"/>
          <w:numId w:val="25"/>
        </w:numPr>
        <w:ind w:right="9" w:hanging="286"/>
      </w:pPr>
      <w:r>
        <w:t xml:space="preserve">zdolność do szybkiego przywrócenia dostępności danych osobowych i dostępu do nich w razie incydentu fizycznego lub technicznego;  </w:t>
      </w:r>
    </w:p>
    <w:p w14:paraId="62945A04" w14:textId="77777777" w:rsidR="002E01E6" w:rsidRDefault="001A0C5D">
      <w:pPr>
        <w:numPr>
          <w:ilvl w:val="1"/>
          <w:numId w:val="25"/>
        </w:numPr>
        <w:ind w:right="9" w:hanging="286"/>
      </w:pPr>
      <w:r>
        <w:t xml:space="preserve">regularne testowanie, mierzenie i ocenianie skuteczności środków technicznych i organizacyjnych mających zapewnić bezpieczeństwo przetwarzania.  </w:t>
      </w:r>
    </w:p>
    <w:p w14:paraId="704E2404" w14:textId="77777777" w:rsidR="002E01E6" w:rsidRDefault="001A0C5D">
      <w:pPr>
        <w:numPr>
          <w:ilvl w:val="0"/>
          <w:numId w:val="25"/>
        </w:numPr>
        <w:ind w:right="9" w:hanging="437"/>
      </w:pPr>
      <w:r>
        <w:lastRenderedPageBreak/>
        <w:t xml:space="preserve">Administrator oświadcza, że zapoznał się z listą środków technicznych i organizacyjnych określoną w ust. 1 oraz Załączniku nr 1, akceptuje ją i ocenia jako adekwatną. </w:t>
      </w:r>
    </w:p>
    <w:p w14:paraId="05EFEA30" w14:textId="57C0BB82" w:rsidR="00B24A4C" w:rsidRDefault="001A0C5D" w:rsidP="00B24A4C">
      <w:pPr>
        <w:numPr>
          <w:ilvl w:val="0"/>
          <w:numId w:val="25"/>
        </w:numPr>
        <w:ind w:right="9" w:hanging="437"/>
      </w:pPr>
      <w:r>
        <w:t>Podmiot przetwarzający zobowiązuje się dołożyć należytej staranności przy przetwarzaniu powierzonych danych osobowych.</w:t>
      </w:r>
    </w:p>
    <w:p w14:paraId="6F9E53D7" w14:textId="2FF9E3F8" w:rsidR="00B24A4C" w:rsidRDefault="001A0C5D" w:rsidP="00F62BE9">
      <w:pPr>
        <w:numPr>
          <w:ilvl w:val="0"/>
          <w:numId w:val="25"/>
        </w:numPr>
        <w:ind w:right="9" w:hanging="437"/>
      </w:pPr>
      <w:r>
        <w:t xml:space="preserve">Podmiot przetwarzający zobowiązuje się do nadania upoważnień do przetwarzania danych osobowych wszystkim osobom, które będą przetwarzały powierzone dane osobowe, przy czym będą to jedynie osoby, które mają odpowiednie przeszkolenie z zakresu ochrony danych osobowych i są niezbędne do realizacji celu niniejszej Umowy. </w:t>
      </w:r>
    </w:p>
    <w:p w14:paraId="5625DAEB" w14:textId="4EC54235" w:rsidR="00B24A4C" w:rsidRDefault="001A0C5D" w:rsidP="00B24A4C">
      <w:pPr>
        <w:numPr>
          <w:ilvl w:val="0"/>
          <w:numId w:val="25"/>
        </w:numPr>
        <w:ind w:right="9" w:hanging="437"/>
      </w:pPr>
      <w:r>
        <w:t>Podmiot przetwarzający zapewnia, że osoby, które upoważnia do przetwarzania danych osobowych w celu realizacji niniejszej Umowy, zobowiążą się do zachowania tajemnicy lub będą podlegały odpowiedniemu ustawowemu obowiązkowi zachowania tajemnicy, o której mowa w art. 28 ust. 3 lit. b Rozporządzenia, zarówno w trakcie zatrudnienia ich w Podmiocie przetwarzającym, jak i po jego ustaniu.</w:t>
      </w:r>
    </w:p>
    <w:p w14:paraId="159A160D" w14:textId="77777777" w:rsidR="002E01E6" w:rsidRDefault="001A0C5D">
      <w:pPr>
        <w:numPr>
          <w:ilvl w:val="0"/>
          <w:numId w:val="25"/>
        </w:numPr>
        <w:ind w:right="9" w:hanging="437"/>
      </w:pPr>
      <w:r>
        <w:t xml:space="preserve">Dla prawidłowej realizacji ust. 4 Podmiot Przetwarzający dokonuje okresowej weryfikacji listy osób, którym udzielono dostępu do danych przetwarzanych w imieniu Administratora. </w:t>
      </w:r>
    </w:p>
    <w:p w14:paraId="534CAA61" w14:textId="77777777" w:rsidR="002E01E6" w:rsidRDefault="001A0C5D">
      <w:pPr>
        <w:numPr>
          <w:ilvl w:val="0"/>
          <w:numId w:val="25"/>
        </w:numPr>
        <w:ind w:right="9" w:hanging="437"/>
      </w:pPr>
      <w:r>
        <w:t xml:space="preserve">Podmiot przetwarzający po zakończeniu świadczenia usług związanych z przetwarzaniem niezwłocznie usuwa wszelkie dane </w:t>
      </w:r>
      <w:proofErr w:type="spellStart"/>
      <w:r>
        <w:t>osoboweoraz</w:t>
      </w:r>
      <w:proofErr w:type="spellEnd"/>
      <w:r>
        <w:t xml:space="preserve"> usuwa wszelkie ich istniejące kopie, chyba że prawo Unii Europejskiej lub prawo państwa członkowskiego nakazują przechowywanie danych osobowych. </w:t>
      </w:r>
    </w:p>
    <w:p w14:paraId="3F312F88" w14:textId="77777777" w:rsidR="002E01E6" w:rsidRDefault="001A0C5D">
      <w:pPr>
        <w:numPr>
          <w:ilvl w:val="0"/>
          <w:numId w:val="25"/>
        </w:numPr>
        <w:ind w:right="9" w:hanging="437"/>
      </w:pPr>
      <w:r>
        <w:t xml:space="preserve">Podmiot przetwarzający pomaga Administratorowi, w miarę możliwości i biorąc pod uwagę charakter przetwarzania, poprzez odpowiednie środki techniczne i organizacyjne, a także uwzględniając dostępne mu informacje, w niezbędnym zakresie wywiązywać się z obowiązku odpowiadania na żądania osób, których dane dotyczą, oraz z obowiązków określonych w art. 32–36 Rozporządzenia. Podmiot przetwarzający – w razie wpływu do niego żądania w zakresie realizacji praw osób, których dotyczą powierzone dane – informuje o tym Administratora w terminie 5 dni roboczych od otrzymania wiadomości. Udzielając informacji, Podmiot przetwarzający przekazuje dane nadawcy i treść żądania. </w:t>
      </w:r>
    </w:p>
    <w:p w14:paraId="5CF93FEF" w14:textId="77777777" w:rsidR="002E01E6" w:rsidRDefault="001A0C5D">
      <w:pPr>
        <w:numPr>
          <w:ilvl w:val="0"/>
          <w:numId w:val="25"/>
        </w:numPr>
        <w:ind w:right="9" w:hanging="437"/>
      </w:pPr>
      <w:r>
        <w:t xml:space="preserve">W przypadku stwierdzenia jakiegokolwiek naruszenia ochrony danych osobowych Podmiot przetwarzający </w:t>
      </w:r>
    </w:p>
    <w:p w14:paraId="61169142" w14:textId="77777777" w:rsidR="002E01E6" w:rsidRDefault="001A0C5D">
      <w:pPr>
        <w:ind w:left="437" w:right="9" w:firstLine="0"/>
      </w:pPr>
      <w:r>
        <w:t xml:space="preserve">zgłasza je Administratorowi w ciągu 48h od stwierdzenia naruszenia, w formie email na adres określony w ust. 10. </w:t>
      </w:r>
    </w:p>
    <w:p w14:paraId="39CF7E39" w14:textId="77777777" w:rsidR="002E01E6" w:rsidRDefault="001A0C5D">
      <w:pPr>
        <w:numPr>
          <w:ilvl w:val="0"/>
          <w:numId w:val="25"/>
        </w:numPr>
        <w:ind w:right="9" w:hanging="437"/>
      </w:pPr>
      <w:r>
        <w:t xml:space="preserve">W sprawach związanych z ochroną danych osobowych Podmiot przetwarzający będzie kontaktował się z Administratorem za pośrednictwem adresu: </w:t>
      </w:r>
      <w:r>
        <w:rPr>
          <w:shd w:val="clear" w:color="auto" w:fill="C0C0C0"/>
        </w:rPr>
        <w:t>………………………….</w:t>
      </w:r>
    </w:p>
    <w:p w14:paraId="682A241A" w14:textId="77777777" w:rsidR="002E01E6" w:rsidRDefault="001A0C5D">
      <w:pPr>
        <w:numPr>
          <w:ilvl w:val="0"/>
          <w:numId w:val="25"/>
        </w:numPr>
        <w:ind w:right="9" w:hanging="437"/>
      </w:pPr>
      <w:r>
        <w:t xml:space="preserve">Podmiot przetwarzający oświadcza, że wyznaczył Inspektora Ochrony Danych, w z którym można kontaktować się pod adresem: </w:t>
      </w:r>
      <w:r>
        <w:rPr>
          <w:shd w:val="clear" w:color="auto" w:fill="C0C0C0"/>
        </w:rPr>
        <w:t>………………………….</w:t>
      </w:r>
    </w:p>
    <w:p w14:paraId="33B7D9A8" w14:textId="77777777" w:rsidR="002E01E6" w:rsidRDefault="001A0C5D">
      <w:pPr>
        <w:numPr>
          <w:ilvl w:val="0"/>
          <w:numId w:val="25"/>
        </w:numPr>
        <w:ind w:right="9" w:hanging="437"/>
      </w:pPr>
      <w:r>
        <w:t xml:space="preserve">Podmiot przetwarzający zobowiązany jest prowadzić rejestr kategorii czynności przetwarzania dokonywanych w imieniu Administratora dla powierzonych danych oraz rejestr osób upoważnionych do przetwarzania powierzonych danych osobowych. </w:t>
      </w:r>
    </w:p>
    <w:p w14:paraId="2F25BE33" w14:textId="77777777" w:rsidR="002E01E6" w:rsidRDefault="001A0C5D">
      <w:pPr>
        <w:numPr>
          <w:ilvl w:val="0"/>
          <w:numId w:val="25"/>
        </w:numPr>
        <w:ind w:right="9" w:hanging="437"/>
      </w:pPr>
      <w:r>
        <w:t xml:space="preserve">Podmiot przetwarzający niezwłocznie informuje Administratora, jeżeli jego zdaniem wydane mu przez Administratora polecenie, o którym mowa w §1 ust. 3 stanowi naruszenie RODO lub innych przepisów o ochronie danych. </w:t>
      </w:r>
    </w:p>
    <w:p w14:paraId="55FE7EE5" w14:textId="77777777" w:rsidR="002E01E6" w:rsidRDefault="002E01E6">
      <w:pPr>
        <w:spacing w:after="12" w:line="259" w:lineRule="auto"/>
        <w:ind w:left="129" w:right="0" w:firstLine="0"/>
        <w:jc w:val="center"/>
      </w:pPr>
    </w:p>
    <w:p w14:paraId="1F570543" w14:textId="77777777" w:rsidR="002E01E6" w:rsidRDefault="001A0C5D">
      <w:pPr>
        <w:spacing w:after="4" w:line="259" w:lineRule="auto"/>
        <w:ind w:left="805" w:right="723" w:hanging="10"/>
        <w:jc w:val="center"/>
      </w:pPr>
      <w:r>
        <w:rPr>
          <w:b/>
        </w:rPr>
        <w:t xml:space="preserve">§ 4 </w:t>
      </w:r>
    </w:p>
    <w:p w14:paraId="6871AEA8" w14:textId="77777777" w:rsidR="002E01E6" w:rsidRDefault="001A0C5D">
      <w:pPr>
        <w:spacing w:after="4" w:line="259" w:lineRule="auto"/>
        <w:ind w:left="805" w:right="726" w:hanging="10"/>
        <w:jc w:val="center"/>
      </w:pPr>
      <w:r>
        <w:rPr>
          <w:b/>
        </w:rPr>
        <w:t xml:space="preserve">Prawo kontroli </w:t>
      </w:r>
    </w:p>
    <w:p w14:paraId="6C4662A2" w14:textId="77777777" w:rsidR="002E01E6" w:rsidRDefault="001A0C5D">
      <w:pPr>
        <w:numPr>
          <w:ilvl w:val="0"/>
          <w:numId w:val="26"/>
        </w:numPr>
        <w:ind w:right="9"/>
      </w:pPr>
      <w:r>
        <w:t xml:space="preserve">Zgodnie z art. 28 ust. 3 lit. h Rozporządzenia Administrator danych ma prawo kontroli, mającej na celu weryfikację czy Podmiot przetwarzający spełnia obowiązki wynikające z niniejszej Umowy. </w:t>
      </w:r>
    </w:p>
    <w:p w14:paraId="6342C780" w14:textId="77777777" w:rsidR="002E01E6" w:rsidRDefault="001A0C5D">
      <w:pPr>
        <w:numPr>
          <w:ilvl w:val="0"/>
          <w:numId w:val="26"/>
        </w:numPr>
        <w:ind w:right="9"/>
      </w:pPr>
      <w:r>
        <w:t>Administrator danych będzie realizować prawo kontroli w godzinach pracy Podmiotu przetwarzającego i z minimum 14 dniowym uprzedzeniem</w:t>
      </w:r>
      <w:r>
        <w:rPr>
          <w:i/>
        </w:rPr>
        <w:t xml:space="preserve">. </w:t>
      </w:r>
      <w:r>
        <w:t xml:space="preserve">Powiadomienie o kontroli powinno wskazywać osoby uprawnione </w:t>
      </w:r>
    </w:p>
    <w:p w14:paraId="13EC7403" w14:textId="77777777" w:rsidR="002E01E6" w:rsidRDefault="001A0C5D">
      <w:pPr>
        <w:ind w:left="437" w:right="9" w:firstLine="0"/>
      </w:pPr>
      <w:r>
        <w:t xml:space="preserve">(audytorzy) ze strony Administratora do przeprowadzenia kontroli oraz jej termin i zakres. Administrator zobowiąże audytora do zachowania poufności informacji, w posiadanie których wejdzie w związku z przeprowadzonym audytem oraz przedstawi na żądanie Podmiotu przetwarzającego – przed przystąpieniem do audytu – kopię stosownej umowy o zachowaniu poufności zawartej z takim audytorem. Podmiot przetwarzający w terminie 3 dni roboczych po otrzymaniu informacji, o której mowa powyżej, potwierdzi możliwość przeprowadzenia czynności kontrolnych w terminie proponowanym przez Administratora lub wskaże inny, proponowany termin kontroli. Administrator zobowiązany jest realizować czynności kontrolne z zapewnieniem ochrony tajemnicy przedsiębiorstwa Podmiotu przetwarzającego oraz </w:t>
      </w:r>
      <w:r>
        <w:lastRenderedPageBreak/>
        <w:t xml:space="preserve">z poszanowaniem organizacji pracy Podmiotu przetwarzającego i obowiązujących u Podmiotu przetwarzającego regulaminów/procedur wewnętrznych. </w:t>
      </w:r>
    </w:p>
    <w:p w14:paraId="712B49E3" w14:textId="77777777" w:rsidR="002E01E6" w:rsidRDefault="001A0C5D">
      <w:pPr>
        <w:numPr>
          <w:ilvl w:val="0"/>
          <w:numId w:val="26"/>
        </w:numPr>
        <w:ind w:right="9"/>
      </w:pPr>
      <w:r>
        <w:t xml:space="preserve">Administrator jednocześnie oświadcza, że jako audytor nie zostanie wyznaczony podmiot prowadzący pośrednio (w tym poprzez uczestniczenie w spółce kapitałowej lub osobowej) lub bezpośrednio działalność konkurencyjną w stosunku do Podmiotu przetwarzającego. </w:t>
      </w:r>
    </w:p>
    <w:p w14:paraId="24BE8F83" w14:textId="77777777" w:rsidR="002E01E6" w:rsidRDefault="001A0C5D">
      <w:pPr>
        <w:numPr>
          <w:ilvl w:val="0"/>
          <w:numId w:val="26"/>
        </w:numPr>
        <w:ind w:right="9"/>
      </w:pPr>
      <w:r>
        <w:t xml:space="preserve">Prawo do przeprowadzenia kontroli obejmuje przede wszystkim skierowanie do Podmiotu przetwarzającego pytań/ankiety dotyczących przetwarzania danych osobowych, a jeśli informacje zawarte w odpowiedzi na pytania lub ankiety okażą się niewystarczająca – inspekcję w siedzibie Podmiotu przetwarzającego (przy czym wszelkie czynności wykonywane w siedzibie Podmiotu przetwarzającego będą realizowane przy jego udziale). </w:t>
      </w:r>
    </w:p>
    <w:p w14:paraId="3D946CC8" w14:textId="77777777" w:rsidR="002E01E6" w:rsidRDefault="001A0C5D">
      <w:pPr>
        <w:numPr>
          <w:ilvl w:val="0"/>
          <w:numId w:val="26"/>
        </w:numPr>
        <w:ind w:right="9"/>
      </w:pPr>
      <w:r>
        <w:t xml:space="preserve">Administrator zobowiązuje się do przekazania Podmiotowi przetwarzającemu - w terminie 3 dni roboczych po zakończeniu kontroli - pisemnego raportu z przeprowadzonej kontroli podpisanego przez obydwie Strony wraz z ewentualnymi – jeżeli okaże się to konieczne – ustaleniami Stron co do zakresu, warunków i terminu wprowadzenia przez Podmiot przetwarzający zmian w zakresie przetwarzania powierzonych danych osobowych. Wszelkie informacje uzyskane przez Administratora podczas ww. kontroli, jak również jej wyniki oraz treść raportu z kontroli, stanowią tajemnicę przedsiębiorstwa Podmiotu przetwarzającego. </w:t>
      </w:r>
    </w:p>
    <w:p w14:paraId="021E067B" w14:textId="77777777" w:rsidR="002E01E6" w:rsidRDefault="001A0C5D">
      <w:pPr>
        <w:numPr>
          <w:ilvl w:val="0"/>
          <w:numId w:val="26"/>
        </w:numPr>
        <w:ind w:right="9"/>
      </w:pPr>
      <w:r>
        <w:t xml:space="preserve">Powyżej określone zasady kontroli Podmiotu Przetwarzającego mają zastosowanie do przeprowadzanych przez Administratora kontroli podwykonawców Podmiotu przetwarzającego, o których mowa w § 6 ust. 1 Umowy. </w:t>
      </w:r>
    </w:p>
    <w:p w14:paraId="54EB5DA5" w14:textId="77777777" w:rsidR="002E01E6" w:rsidRDefault="001A0C5D">
      <w:pPr>
        <w:numPr>
          <w:ilvl w:val="0"/>
          <w:numId w:val="26"/>
        </w:numPr>
        <w:ind w:right="9"/>
      </w:pPr>
      <w:r>
        <w:t xml:space="preserve">Strony postanawiają, że Administrator uprawniony będzie do przeprowadzenia maksymalnie jednej kontroli w okresie 12 miesięcy, chyba, że Administrator zidentyfikuje naruszenie ochrony danych powierzonych na podstawie Umowy do przetwarzania przez Podmiot przetwarzający. W takim przypadku powyższe limity w zakresie liczby kontroli w danym roku nie obowiązują. </w:t>
      </w:r>
    </w:p>
    <w:p w14:paraId="64746F4A" w14:textId="77777777" w:rsidR="002E01E6" w:rsidRDefault="002E01E6">
      <w:pPr>
        <w:spacing w:after="10" w:line="259" w:lineRule="auto"/>
        <w:ind w:left="129" w:right="0" w:firstLine="0"/>
        <w:jc w:val="center"/>
      </w:pPr>
    </w:p>
    <w:p w14:paraId="61DE4D63" w14:textId="77777777" w:rsidR="002E01E6" w:rsidRDefault="001A0C5D">
      <w:pPr>
        <w:spacing w:after="4" w:line="259" w:lineRule="auto"/>
        <w:ind w:left="805" w:right="723" w:hanging="10"/>
        <w:jc w:val="center"/>
      </w:pPr>
      <w:r>
        <w:rPr>
          <w:b/>
        </w:rPr>
        <w:t xml:space="preserve">§ 5 </w:t>
      </w:r>
    </w:p>
    <w:p w14:paraId="284BB133" w14:textId="77777777" w:rsidR="002E01E6" w:rsidRDefault="001A0C5D">
      <w:pPr>
        <w:spacing w:after="4" w:line="259" w:lineRule="auto"/>
        <w:ind w:left="805" w:right="724" w:hanging="10"/>
        <w:jc w:val="center"/>
      </w:pPr>
      <w:r>
        <w:rPr>
          <w:b/>
        </w:rPr>
        <w:t xml:space="preserve">Raportowanie </w:t>
      </w:r>
    </w:p>
    <w:p w14:paraId="7AD9AA05" w14:textId="77777777" w:rsidR="002E01E6" w:rsidRDefault="001A0C5D">
      <w:pPr>
        <w:numPr>
          <w:ilvl w:val="0"/>
          <w:numId w:val="27"/>
        </w:numPr>
        <w:ind w:right="9"/>
      </w:pPr>
      <w:r>
        <w:t xml:space="preserve">Na wniosek Administratora Podmiot przetwarzający udostępnia wszelkie informacje niezbędne do realizacji lub wykazania spełnienia obowiązków wynikających z  art. 28 Rozporządzenia. </w:t>
      </w:r>
    </w:p>
    <w:p w14:paraId="0B5C8060" w14:textId="77777777" w:rsidR="002E01E6" w:rsidRDefault="001A0C5D">
      <w:pPr>
        <w:numPr>
          <w:ilvl w:val="0"/>
          <w:numId w:val="27"/>
        </w:numPr>
        <w:ind w:right="9"/>
      </w:pPr>
      <w:r>
        <w:t xml:space="preserve">Informacji, o których mowa w ust. 1, udziela się w terminie 15 dni roboczych od dnia doręczenia wniosku, z zastrzeżeniem ust. 3. </w:t>
      </w:r>
    </w:p>
    <w:p w14:paraId="76B58E68" w14:textId="77777777" w:rsidR="002E01E6" w:rsidRDefault="001A0C5D">
      <w:pPr>
        <w:numPr>
          <w:ilvl w:val="0"/>
          <w:numId w:val="27"/>
        </w:numPr>
        <w:ind w:right="9"/>
      </w:pPr>
      <w: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 Termin wskazany w zdaniu poprzedzającym nie dotyczy przekazywania informacji, o których mowa w §3 ust. 9.</w:t>
      </w:r>
    </w:p>
    <w:p w14:paraId="2E251A14" w14:textId="77777777" w:rsidR="002E01E6" w:rsidRDefault="002E01E6">
      <w:pPr>
        <w:spacing w:after="12" w:line="259" w:lineRule="auto"/>
        <w:ind w:left="129" w:right="0" w:firstLine="0"/>
        <w:jc w:val="center"/>
      </w:pPr>
    </w:p>
    <w:p w14:paraId="60663320" w14:textId="77777777" w:rsidR="002E01E6" w:rsidRDefault="001A0C5D">
      <w:pPr>
        <w:spacing w:after="4" w:line="259" w:lineRule="auto"/>
        <w:ind w:left="805" w:right="723" w:hanging="10"/>
        <w:jc w:val="center"/>
      </w:pPr>
      <w:r>
        <w:rPr>
          <w:b/>
        </w:rPr>
        <w:t xml:space="preserve">§ 6 </w:t>
      </w:r>
    </w:p>
    <w:p w14:paraId="4BC445DD" w14:textId="77777777" w:rsidR="002E01E6" w:rsidRDefault="001A0C5D">
      <w:pPr>
        <w:spacing w:after="4" w:line="259" w:lineRule="auto"/>
        <w:ind w:left="805" w:right="727" w:hanging="10"/>
        <w:jc w:val="center"/>
      </w:pPr>
      <w:r>
        <w:rPr>
          <w:b/>
        </w:rPr>
        <w:t xml:space="preserve">Dalsze powierzenie danych do przetwarzania </w:t>
      </w:r>
    </w:p>
    <w:p w14:paraId="43B91710" w14:textId="77777777" w:rsidR="002E01E6" w:rsidRDefault="001A0C5D">
      <w:pPr>
        <w:numPr>
          <w:ilvl w:val="0"/>
          <w:numId w:val="28"/>
        </w:numPr>
        <w:ind w:right="9"/>
      </w:pPr>
      <w:r>
        <w:t>Administrator wyraża zgodę na powierzenie danych osobowych objętych niniejszą Umową do dalszego przetwarzania przez podwykonawców Podmiotu przetwarzającego, w celu wykonania niniejszej Umowy, przy czym podwykonawcy Podmiotu przetwarzającego powinni spełniać te same gwarancje i obowiązki, jakie zostały nałożone na Podmiot przetwarzający niniejszą Umową. Lista takich podmiotów (</w:t>
      </w:r>
      <w:proofErr w:type="spellStart"/>
      <w:r>
        <w:t>podprocesorów</w:t>
      </w:r>
      <w:proofErr w:type="spellEnd"/>
      <w:r>
        <w:t xml:space="preserve">) stanowi załącznik nr 2 do Umowy. </w:t>
      </w:r>
    </w:p>
    <w:p w14:paraId="2EB68A3E" w14:textId="77777777" w:rsidR="002E01E6" w:rsidRDefault="001A0C5D">
      <w:pPr>
        <w:numPr>
          <w:ilvl w:val="0"/>
          <w:numId w:val="28"/>
        </w:numPr>
        <w:ind w:right="9"/>
      </w:pPr>
      <w:r>
        <w:t xml:space="preserve">W przypadku zmiany lub dodania innych podwykonawców biorących udział w przetwarzaniu danych powierzonych przez Administratora Podmiot przetwarzający informuje o zamierzonych zmianach, dając Administratorowi możliwość wyrażenia sprzeciwu wobec takich zmian w terminie 3 dni roboczych od przekazania informacji o zamierzonych zmianach. Brak sprzeciwu w powyższym terminie jest równoznaczny z wyrażeniem przez Administratora zgody na dalsze powierzenie przetwarzania danych osobowych podmiotowi wskazanemu przez Podmiot przetwarzający. Administrator oświadcza, iż wniesienie przez niego sprzeciwu wobec dalszego powierzenia przetwarzania danych osobowych może uniemożliwić realizację umowy, o której mowa w §2 ust. 2. </w:t>
      </w:r>
    </w:p>
    <w:p w14:paraId="2BE246AA" w14:textId="77777777" w:rsidR="002E01E6" w:rsidRDefault="001A0C5D">
      <w:pPr>
        <w:numPr>
          <w:ilvl w:val="0"/>
          <w:numId w:val="28"/>
        </w:numPr>
        <w:ind w:right="9"/>
      </w:pPr>
      <w:r>
        <w:t xml:space="preserve">Przekazanie powierzonych danych do państwa trzeciego może nastąpić jedynie na udokumentowane polecenie Administratora danych, chyba że taki obowiązek nakłada na Podmiot przetwarzający prawo Unii Europejskiej lub prawo państwa członkowskiego, któremu podlega Podmiot przetwarzający. W takim </w:t>
      </w:r>
      <w:r>
        <w:lastRenderedPageBreak/>
        <w:t xml:space="preserve">przypadku przed rozpoczęciem przetwarzania Podmiot przetwarzający informuje Administratora danych o tym obowiązku prawnym, o ile prawo to nie zabrania udzielania takiej informacji z uwagi na ważny interes publiczny.  </w:t>
      </w:r>
    </w:p>
    <w:p w14:paraId="22BDAEF1" w14:textId="77777777" w:rsidR="002E01E6" w:rsidRDefault="001A0C5D">
      <w:pPr>
        <w:numPr>
          <w:ilvl w:val="0"/>
          <w:numId w:val="28"/>
        </w:numPr>
        <w:ind w:right="9"/>
      </w:pPr>
      <w:r>
        <w:t xml:space="preserve">Podmiot przetwarzający ponosi pełną odpowiedzialność wobec Administratora za niewywiązanie się z obowiązków spoczywających na podwykonawcy, wynikających z niniejszej Umowy. </w:t>
      </w:r>
    </w:p>
    <w:p w14:paraId="61ED1C74" w14:textId="77777777" w:rsidR="002E01E6" w:rsidRDefault="002E01E6">
      <w:pPr>
        <w:spacing w:after="12" w:line="259" w:lineRule="auto"/>
        <w:ind w:left="129" w:right="0" w:firstLine="0"/>
        <w:jc w:val="center"/>
      </w:pPr>
    </w:p>
    <w:p w14:paraId="40A662AA" w14:textId="77777777" w:rsidR="00DC25D1" w:rsidRDefault="00DC25D1">
      <w:pPr>
        <w:spacing w:after="4" w:line="259" w:lineRule="auto"/>
        <w:ind w:left="805" w:right="723" w:hanging="10"/>
        <w:jc w:val="center"/>
        <w:rPr>
          <w:ins w:id="23" w:author="Estera Urbaniak" w:date="2025-12-18T09:49:00Z" w16du:dateUtc="2025-12-18T08:49:00Z"/>
          <w:b/>
        </w:rPr>
      </w:pPr>
    </w:p>
    <w:p w14:paraId="159E3676" w14:textId="77777777" w:rsidR="00DC25D1" w:rsidRDefault="00DC25D1" w:rsidP="00F62BE9">
      <w:pPr>
        <w:spacing w:after="4" w:line="259" w:lineRule="auto"/>
        <w:ind w:left="0" w:right="723" w:firstLine="0"/>
        <w:rPr>
          <w:b/>
        </w:rPr>
      </w:pPr>
    </w:p>
    <w:p w14:paraId="6069843A" w14:textId="7797CCF1" w:rsidR="002E01E6" w:rsidRDefault="001A0C5D">
      <w:pPr>
        <w:spacing w:after="4" w:line="259" w:lineRule="auto"/>
        <w:ind w:left="805" w:right="723" w:hanging="10"/>
        <w:jc w:val="center"/>
      </w:pPr>
      <w:r>
        <w:rPr>
          <w:b/>
        </w:rPr>
        <w:t xml:space="preserve">§ 7 </w:t>
      </w:r>
    </w:p>
    <w:p w14:paraId="4B028919" w14:textId="77777777" w:rsidR="002E01E6" w:rsidRDefault="001A0C5D">
      <w:pPr>
        <w:spacing w:after="4" w:line="259" w:lineRule="auto"/>
        <w:ind w:left="805" w:right="727" w:hanging="10"/>
        <w:jc w:val="center"/>
        <w:rPr>
          <w:b/>
        </w:rPr>
      </w:pPr>
      <w:r>
        <w:rPr>
          <w:b/>
        </w:rPr>
        <w:t xml:space="preserve">Odpowiedzialność Podmiotu przetwarzającego </w:t>
      </w:r>
    </w:p>
    <w:p w14:paraId="1EFA2F6C" w14:textId="77777777" w:rsidR="00B24A4C" w:rsidRDefault="00B24A4C">
      <w:pPr>
        <w:spacing w:after="4" w:line="259" w:lineRule="auto"/>
        <w:ind w:left="805" w:right="727" w:hanging="10"/>
        <w:jc w:val="center"/>
      </w:pPr>
    </w:p>
    <w:p w14:paraId="3B5270BB" w14:textId="77777777" w:rsidR="002E01E6" w:rsidRDefault="001A0C5D">
      <w:pPr>
        <w:numPr>
          <w:ilvl w:val="0"/>
          <w:numId w:val="29"/>
        </w:numPr>
        <w:ind w:right="9"/>
      </w:pPr>
      <w:r>
        <w:t xml:space="preserve">Podmiot przetwarzający jest odpowiedzialny za udostępnienie lub wykorzystanie danych osobowych niezgodnie z treścią Umowy, a w szczególności za udostępnienie osobom nieupoważnionym powierzonych do przetwarzania danych osobowych. </w:t>
      </w:r>
    </w:p>
    <w:p w14:paraId="64BB77F2" w14:textId="77777777" w:rsidR="002E01E6" w:rsidRDefault="001A0C5D">
      <w:pPr>
        <w:numPr>
          <w:ilvl w:val="0"/>
          <w:numId w:val="29"/>
        </w:numPr>
        <w:ind w:right="9"/>
      </w:pPr>
      <w: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jakimkolwiek orzeczeniu dotyczących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oraz obowiązek ten nie dotyczy sytuacji, w której przepisy prawa lub decyzja / orzeczenie właściwego organu uniemożliwia / zakazuje przekazywania takich informacji. </w:t>
      </w:r>
    </w:p>
    <w:p w14:paraId="06F559BB" w14:textId="77777777" w:rsidR="002E01E6" w:rsidRDefault="001A0C5D">
      <w:pPr>
        <w:numPr>
          <w:ilvl w:val="0"/>
          <w:numId w:val="29"/>
        </w:numPr>
        <w:ind w:right="9"/>
      </w:pPr>
      <w:r>
        <w:t xml:space="preserve">Strony zgodnie postanawiają, że odpowiedzialność Podmiotu przetwarzającego z tytułu utraconych korzyści Administratora jest wyłączona. </w:t>
      </w:r>
    </w:p>
    <w:p w14:paraId="0D80141B" w14:textId="77777777" w:rsidR="002E01E6" w:rsidRDefault="001A0C5D">
      <w:pPr>
        <w:spacing w:after="4" w:line="259" w:lineRule="auto"/>
        <w:ind w:left="805" w:right="723" w:hanging="10"/>
        <w:jc w:val="center"/>
      </w:pPr>
      <w:r>
        <w:rPr>
          <w:b/>
        </w:rPr>
        <w:t xml:space="preserve">§ 8 </w:t>
      </w:r>
    </w:p>
    <w:p w14:paraId="059019FE" w14:textId="77777777" w:rsidR="002E01E6" w:rsidRDefault="001A0C5D">
      <w:pPr>
        <w:spacing w:after="4" w:line="259" w:lineRule="auto"/>
        <w:ind w:left="805" w:right="720" w:hanging="10"/>
        <w:jc w:val="center"/>
      </w:pPr>
      <w:r>
        <w:rPr>
          <w:b/>
        </w:rPr>
        <w:t xml:space="preserve">Czas obowiązywania Umowy </w:t>
      </w:r>
    </w:p>
    <w:p w14:paraId="0441D202" w14:textId="77777777" w:rsidR="002E01E6" w:rsidRDefault="002E01E6">
      <w:pPr>
        <w:spacing w:after="17" w:line="259" w:lineRule="auto"/>
        <w:ind w:left="77" w:right="0" w:firstLine="0"/>
        <w:jc w:val="left"/>
      </w:pPr>
    </w:p>
    <w:p w14:paraId="6C225B0F" w14:textId="77777777" w:rsidR="002E01E6" w:rsidRDefault="001A0C5D">
      <w:pPr>
        <w:ind w:left="420" w:right="9"/>
      </w:pPr>
      <w:r>
        <w:t>1. Niniejsza Umowa obowiązuje od dnia jej zawarcia przez czas obowiązywania umowy, o której mowa w §2 ust. 2 oraz wykonania obowiązków wynikających z Umowy oraz przepisów prawa.</w:t>
      </w:r>
    </w:p>
    <w:p w14:paraId="7D0C4176" w14:textId="77777777" w:rsidR="002E01E6" w:rsidRDefault="002E01E6">
      <w:pPr>
        <w:spacing w:after="13" w:line="259" w:lineRule="auto"/>
        <w:ind w:left="129" w:right="0" w:firstLine="0"/>
        <w:jc w:val="center"/>
      </w:pPr>
    </w:p>
    <w:p w14:paraId="5A38452D" w14:textId="77777777" w:rsidR="002E01E6" w:rsidRDefault="001A0C5D">
      <w:pPr>
        <w:spacing w:after="4" w:line="259" w:lineRule="auto"/>
        <w:ind w:left="805" w:right="723" w:hanging="10"/>
        <w:jc w:val="center"/>
      </w:pPr>
      <w:r>
        <w:rPr>
          <w:b/>
        </w:rPr>
        <w:t xml:space="preserve">§ 9 </w:t>
      </w:r>
    </w:p>
    <w:p w14:paraId="3BC2AC2F" w14:textId="77777777" w:rsidR="002E01E6" w:rsidRDefault="001A0C5D">
      <w:pPr>
        <w:spacing w:after="4" w:line="259" w:lineRule="auto"/>
        <w:ind w:left="805" w:right="720" w:hanging="10"/>
        <w:jc w:val="center"/>
      </w:pPr>
      <w:r>
        <w:rPr>
          <w:b/>
        </w:rPr>
        <w:t xml:space="preserve">Rozwiązanie Umowy </w:t>
      </w:r>
    </w:p>
    <w:p w14:paraId="365462F0" w14:textId="77777777" w:rsidR="002E01E6" w:rsidRDefault="001A0C5D">
      <w:pPr>
        <w:numPr>
          <w:ilvl w:val="0"/>
          <w:numId w:val="30"/>
        </w:numPr>
        <w:ind w:right="9"/>
      </w:pPr>
      <w:r>
        <w:t>Administrator danych może rozwiązać niniejszą Umowę ze skutkiem natychmiastowym, z zastrzeżeniem okresu niezbędnego dla zaprzestania czynności związanych z przetwarzaniem danych gdy Podmiot przetwarzający:</w:t>
      </w:r>
    </w:p>
    <w:p w14:paraId="5E645F30" w14:textId="77777777" w:rsidR="002E01E6" w:rsidRDefault="001A0C5D">
      <w:pPr>
        <w:numPr>
          <w:ilvl w:val="1"/>
          <w:numId w:val="30"/>
        </w:numPr>
        <w:ind w:right="9" w:hanging="360"/>
      </w:pPr>
      <w:r>
        <w:t>pomimo zobowiązania go do usunięcia uchybień stwierdzonych podczas kontroli nie usunie ich w uzgodnionym terminie,</w:t>
      </w:r>
    </w:p>
    <w:p w14:paraId="4BA491A6" w14:textId="77777777" w:rsidR="002E01E6" w:rsidRDefault="001A0C5D">
      <w:pPr>
        <w:numPr>
          <w:ilvl w:val="1"/>
          <w:numId w:val="30"/>
        </w:numPr>
        <w:ind w:right="9" w:hanging="360"/>
      </w:pPr>
      <w:r>
        <w:t xml:space="preserve">pomimo wezwania go do zmiany sposobu przetwarzania danych w odpowiednim terminie przetwarza dane osobowe w sposób niezgodny z Umową, </w:t>
      </w:r>
    </w:p>
    <w:p w14:paraId="037465A6" w14:textId="77777777" w:rsidR="002E01E6" w:rsidRDefault="001A0C5D">
      <w:pPr>
        <w:numPr>
          <w:ilvl w:val="1"/>
          <w:numId w:val="30"/>
        </w:numPr>
        <w:spacing w:after="15" w:line="259" w:lineRule="auto"/>
        <w:ind w:right="9" w:hanging="360"/>
      </w:pPr>
      <w:r>
        <w:t>powierzył przetwarzanie danych osobowych innemu podmiotowi bez zgody Administratora danych.</w:t>
      </w:r>
    </w:p>
    <w:p w14:paraId="236C4AB4" w14:textId="77777777" w:rsidR="002E01E6" w:rsidRDefault="001A0C5D">
      <w:pPr>
        <w:numPr>
          <w:ilvl w:val="0"/>
          <w:numId w:val="30"/>
        </w:numPr>
        <w:ind w:right="9"/>
      </w:pPr>
      <w:r>
        <w:t>W przypadku rozwiązania Umowy przez Administratora, umowa, o której mowa w §2 ust. 2 będzie mogła być wykonywana przez Podmiot przetwarzający tylko w takim zakresie, w jakim nie jest niezbędne przetwarzanie danych osobowych.</w:t>
      </w:r>
    </w:p>
    <w:p w14:paraId="0C7A941D" w14:textId="77777777" w:rsidR="002E01E6" w:rsidRDefault="002E01E6">
      <w:pPr>
        <w:spacing w:after="11" w:line="259" w:lineRule="auto"/>
        <w:ind w:left="437" w:right="0" w:firstLine="0"/>
        <w:jc w:val="left"/>
      </w:pPr>
    </w:p>
    <w:p w14:paraId="5590E344" w14:textId="77777777" w:rsidR="002E01E6" w:rsidRDefault="001A0C5D">
      <w:pPr>
        <w:spacing w:after="4" w:line="259" w:lineRule="auto"/>
        <w:ind w:left="805" w:right="723" w:hanging="10"/>
        <w:jc w:val="center"/>
      </w:pPr>
      <w:r>
        <w:rPr>
          <w:b/>
        </w:rPr>
        <w:t xml:space="preserve">§ 10 </w:t>
      </w:r>
    </w:p>
    <w:p w14:paraId="326B9387" w14:textId="77777777" w:rsidR="002E01E6" w:rsidRDefault="001A0C5D">
      <w:pPr>
        <w:spacing w:after="4" w:line="259" w:lineRule="auto"/>
        <w:ind w:left="805" w:right="724" w:hanging="10"/>
        <w:jc w:val="center"/>
      </w:pPr>
      <w:r>
        <w:rPr>
          <w:b/>
        </w:rPr>
        <w:t xml:space="preserve">Postanowienia końcowe </w:t>
      </w:r>
    </w:p>
    <w:p w14:paraId="64076421" w14:textId="77777777" w:rsidR="002E01E6" w:rsidRDefault="001A0C5D">
      <w:pPr>
        <w:numPr>
          <w:ilvl w:val="0"/>
          <w:numId w:val="31"/>
        </w:numPr>
        <w:ind w:left="478" w:right="9" w:hanging="416"/>
      </w:pPr>
      <w:r>
        <w:t xml:space="preserve">Umowa została sporządzona w dwóch jednobrzmiących egzemplarzach dla każdej ze Stron. </w:t>
      </w:r>
    </w:p>
    <w:p w14:paraId="0A9927C6" w14:textId="77777777" w:rsidR="002E01E6" w:rsidRDefault="001A0C5D">
      <w:pPr>
        <w:numPr>
          <w:ilvl w:val="0"/>
          <w:numId w:val="31"/>
        </w:numPr>
        <w:ind w:left="478" w:right="9" w:hanging="416"/>
      </w:pPr>
      <w:r>
        <w:t xml:space="preserve">W sprawach nieuregulowanych zastosowanie będą miały przepisy Kodeksu cywilnego oraz Rozporządzenia. </w:t>
      </w:r>
    </w:p>
    <w:p w14:paraId="30978BFB" w14:textId="77777777" w:rsidR="002E01E6" w:rsidRDefault="001A0C5D">
      <w:pPr>
        <w:numPr>
          <w:ilvl w:val="0"/>
          <w:numId w:val="31"/>
        </w:numPr>
        <w:ind w:left="478" w:right="9" w:hanging="416"/>
      </w:pPr>
      <w:r>
        <w:t xml:space="preserve">Sądem właściwym dla rozpatrzenia sporów wynikających z niniejszej Umowy będzie sąd właściwy dla siedziby powoda. </w:t>
      </w:r>
    </w:p>
    <w:p w14:paraId="40E1E6BD" w14:textId="77777777" w:rsidR="002E01E6" w:rsidRDefault="001A0C5D">
      <w:pPr>
        <w:numPr>
          <w:ilvl w:val="0"/>
          <w:numId w:val="31"/>
        </w:numPr>
        <w:ind w:left="478" w:right="9" w:hanging="416"/>
      </w:pPr>
      <w:r>
        <w:lastRenderedPageBreak/>
        <w:t xml:space="preserve">Strony zobowiązują się do wypełnienia obowiązków informacyjnych względem swoich pracowników oraz współpracowników w związku z zawartą umową, o której mowa w §2 ust. 2.  </w:t>
      </w:r>
    </w:p>
    <w:p w14:paraId="355DB03C" w14:textId="77777777" w:rsidR="002E01E6" w:rsidRDefault="001A0C5D">
      <w:pPr>
        <w:numPr>
          <w:ilvl w:val="0"/>
          <w:numId w:val="31"/>
        </w:numPr>
        <w:ind w:left="478" w:right="9" w:hanging="416"/>
      </w:pPr>
      <w:r>
        <w:t xml:space="preserve">Strony zgodnie postanawiają, że realizacja niniejszej Umowy, w zakresie praw i obowiązków Stron, odbywać będzie się bez dodatkowego wynagrodzenia dla którejkolwiek ze Stron. </w:t>
      </w:r>
    </w:p>
    <w:p w14:paraId="663EC3E3" w14:textId="77777777" w:rsidR="002E01E6" w:rsidRDefault="001A0C5D">
      <w:pPr>
        <w:numPr>
          <w:ilvl w:val="0"/>
          <w:numId w:val="31"/>
        </w:numPr>
        <w:ind w:left="478" w:right="9" w:hanging="416"/>
      </w:pPr>
      <w:r>
        <w:t xml:space="preserve">Załączniki do Umowy stanowią jej integralną część. </w:t>
      </w:r>
    </w:p>
    <w:p w14:paraId="10EDD05B" w14:textId="77777777" w:rsidR="002E01E6" w:rsidRDefault="002E01E6">
      <w:pPr>
        <w:spacing w:after="0" w:line="259" w:lineRule="auto"/>
        <w:ind w:left="77" w:right="0" w:firstLine="0"/>
        <w:jc w:val="left"/>
      </w:pPr>
    </w:p>
    <w:p w14:paraId="0E5EF453" w14:textId="77777777" w:rsidR="002E01E6" w:rsidRDefault="002E01E6">
      <w:pPr>
        <w:spacing w:after="14" w:line="259" w:lineRule="auto"/>
        <w:ind w:left="77" w:right="0" w:firstLine="0"/>
        <w:jc w:val="left"/>
      </w:pPr>
    </w:p>
    <w:p w14:paraId="6BCFCFA5" w14:textId="77777777" w:rsidR="002E01E6" w:rsidRDefault="001A0C5D">
      <w:pPr>
        <w:spacing w:after="89" w:line="259" w:lineRule="auto"/>
        <w:ind w:left="77" w:right="0" w:firstLine="0"/>
        <w:jc w:val="left"/>
      </w:pPr>
      <w:r>
        <w:rPr>
          <w:b/>
          <w:u w:val="single" w:color="000000"/>
        </w:rPr>
        <w:t>Załączniki:</w:t>
      </w:r>
    </w:p>
    <w:p w14:paraId="1E5DCF53" w14:textId="77777777" w:rsidR="002E01E6" w:rsidRDefault="001A0C5D">
      <w:pPr>
        <w:numPr>
          <w:ilvl w:val="0"/>
          <w:numId w:val="32"/>
        </w:numPr>
        <w:spacing w:after="76"/>
        <w:ind w:right="9" w:hanging="360"/>
      </w:pPr>
      <w:r>
        <w:rPr>
          <w:b/>
        </w:rPr>
        <w:t>Załącznik nr 1</w:t>
      </w:r>
      <w:r>
        <w:t xml:space="preserve"> – Wykaz środków technicznych i organizacyjnych stosowanych przez Podmiot przetwarzający; </w:t>
      </w:r>
    </w:p>
    <w:p w14:paraId="64C34345" w14:textId="5BBCCBEE" w:rsidR="007D4621" w:rsidDel="00887C89" w:rsidRDefault="007D4621" w:rsidP="007D4621">
      <w:pPr>
        <w:spacing w:after="76"/>
        <w:ind w:right="9"/>
        <w:rPr>
          <w:del w:id="24" w:author="Estera Urbaniak" w:date="2025-12-22T12:23:00Z" w16du:dateUtc="2025-12-22T11:23:00Z"/>
        </w:rPr>
      </w:pPr>
    </w:p>
    <w:p w14:paraId="285FCB7D" w14:textId="77777777" w:rsidR="007D4621" w:rsidRDefault="007D4621" w:rsidP="007D4621">
      <w:pPr>
        <w:spacing w:after="76"/>
        <w:ind w:right="9"/>
      </w:pPr>
    </w:p>
    <w:p w14:paraId="0FE769AA" w14:textId="77777777" w:rsidR="002E01E6" w:rsidRDefault="001A0C5D">
      <w:pPr>
        <w:numPr>
          <w:ilvl w:val="0"/>
          <w:numId w:val="32"/>
        </w:numPr>
        <w:ind w:right="9" w:hanging="360"/>
      </w:pPr>
      <w:r>
        <w:rPr>
          <w:b/>
        </w:rPr>
        <w:t>Załącznik nr 2</w:t>
      </w:r>
      <w:r>
        <w:t xml:space="preserve"> – Wykaz podwykonawców Podmiotu przetwarzającego (</w:t>
      </w:r>
      <w:proofErr w:type="spellStart"/>
      <w:r>
        <w:t>podprocesorów</w:t>
      </w:r>
      <w:proofErr w:type="spellEnd"/>
      <w:r>
        <w:t xml:space="preserve">). </w:t>
      </w:r>
    </w:p>
    <w:p w14:paraId="3BCD4F50" w14:textId="77777777" w:rsidR="002E01E6" w:rsidRDefault="002E01E6">
      <w:pPr>
        <w:spacing w:after="0" w:line="259" w:lineRule="auto"/>
        <w:ind w:left="77" w:right="0" w:firstLine="0"/>
        <w:jc w:val="left"/>
      </w:pPr>
    </w:p>
    <w:p w14:paraId="4E687E83" w14:textId="77777777" w:rsidR="002E01E6" w:rsidRDefault="002E01E6">
      <w:pPr>
        <w:spacing w:after="0" w:line="259" w:lineRule="auto"/>
        <w:ind w:left="77" w:right="0" w:firstLine="0"/>
        <w:jc w:val="left"/>
      </w:pPr>
    </w:p>
    <w:p w14:paraId="19CA4840" w14:textId="77777777" w:rsidR="002E01E6" w:rsidRDefault="002E01E6">
      <w:pPr>
        <w:spacing w:after="0" w:line="259" w:lineRule="auto"/>
        <w:ind w:left="77" w:right="0" w:firstLine="0"/>
        <w:jc w:val="left"/>
      </w:pPr>
    </w:p>
    <w:p w14:paraId="1209C64B" w14:textId="0E4BB454" w:rsidR="002E01E6" w:rsidRDefault="001A0C5D" w:rsidP="007D4621">
      <w:pPr>
        <w:ind w:left="1503" w:right="758"/>
      </w:pPr>
      <w:r>
        <w:t xml:space="preserve">_______________________ </w:t>
      </w:r>
      <w:r>
        <w:tab/>
      </w:r>
      <w:r>
        <w:tab/>
      </w:r>
      <w:r w:rsidR="007D4621">
        <w:t xml:space="preserve">     </w:t>
      </w:r>
      <w:r w:rsidR="007D4621">
        <w:tab/>
      </w:r>
      <w:r>
        <w:tab/>
        <w:t xml:space="preserve">____________________ Administrator danych </w:t>
      </w:r>
      <w:r>
        <w:tab/>
      </w:r>
      <w:r>
        <w:tab/>
      </w:r>
      <w:r>
        <w:tab/>
      </w:r>
      <w:r>
        <w:tab/>
      </w:r>
      <w:r>
        <w:tab/>
      </w:r>
      <w:r>
        <w:tab/>
      </w:r>
      <w:r>
        <w:tab/>
        <w:t xml:space="preserve">Podmiot przetwarzający </w:t>
      </w:r>
      <w:r>
        <w:br w:type="page"/>
      </w:r>
    </w:p>
    <w:p w14:paraId="1C08F534" w14:textId="77777777" w:rsidR="002E01E6" w:rsidRDefault="001A0C5D">
      <w:pPr>
        <w:spacing w:after="3" w:line="259" w:lineRule="auto"/>
        <w:ind w:left="10" w:right="-6" w:hanging="10"/>
        <w:jc w:val="right"/>
      </w:pPr>
      <w:r>
        <w:lastRenderedPageBreak/>
        <w:t>Załącznik nr 1 do Umowy powierzenia</w:t>
      </w:r>
    </w:p>
    <w:p w14:paraId="1EB39873" w14:textId="77777777" w:rsidR="002E01E6" w:rsidRDefault="001A0C5D">
      <w:pPr>
        <w:spacing w:after="24" w:line="250" w:lineRule="auto"/>
        <w:ind w:left="656" w:right="0" w:hanging="10"/>
        <w:jc w:val="left"/>
      </w:pPr>
      <w:r>
        <w:rPr>
          <w:b/>
        </w:rPr>
        <w:t xml:space="preserve">Wykaz środków organizacyjnych i technicznych stosowanych przez Podmiot przetwarzający </w:t>
      </w:r>
    </w:p>
    <w:p w14:paraId="6AEC478B" w14:textId="77777777" w:rsidR="002E01E6" w:rsidRDefault="002E01E6">
      <w:pPr>
        <w:spacing w:after="0" w:line="259" w:lineRule="auto"/>
        <w:ind w:left="129" w:right="0" w:firstLine="0"/>
        <w:jc w:val="center"/>
      </w:pPr>
    </w:p>
    <w:tbl>
      <w:tblPr>
        <w:tblStyle w:val="TableGrid"/>
        <w:tblW w:w="8745" w:type="dxa"/>
        <w:tblInd w:w="7" w:type="dxa"/>
        <w:tblCellMar>
          <w:top w:w="45" w:type="dxa"/>
          <w:right w:w="14" w:type="dxa"/>
        </w:tblCellMar>
        <w:tblLook w:val="04A0" w:firstRow="1" w:lastRow="0" w:firstColumn="1" w:lastColumn="0" w:noHBand="0" w:noVBand="1"/>
      </w:tblPr>
      <w:tblGrid>
        <w:gridCol w:w="440"/>
        <w:gridCol w:w="4618"/>
        <w:gridCol w:w="3687"/>
      </w:tblGrid>
      <w:tr w:rsidR="002E01E6" w14:paraId="269C83B2" w14:textId="77777777">
        <w:trPr>
          <w:trHeight w:val="701"/>
        </w:trPr>
        <w:tc>
          <w:tcPr>
            <w:tcW w:w="440" w:type="dxa"/>
            <w:tcBorders>
              <w:top w:val="single" w:sz="4" w:space="0" w:color="000000"/>
              <w:left w:val="single" w:sz="4" w:space="0" w:color="000000"/>
              <w:bottom w:val="single" w:sz="4" w:space="0" w:color="000000"/>
              <w:right w:val="single" w:sz="4" w:space="0" w:color="000000"/>
            </w:tcBorders>
            <w:vAlign w:val="center"/>
          </w:tcPr>
          <w:p w14:paraId="0581A28D" w14:textId="77777777" w:rsidR="002E01E6" w:rsidRDefault="001A0C5D">
            <w:pPr>
              <w:spacing w:after="0" w:line="259" w:lineRule="auto"/>
              <w:ind w:left="70" w:right="0" w:firstLine="0"/>
            </w:pPr>
            <w:r>
              <w:rPr>
                <w:b/>
              </w:rPr>
              <w:t xml:space="preserve">Lp. </w:t>
            </w:r>
          </w:p>
        </w:tc>
        <w:tc>
          <w:tcPr>
            <w:tcW w:w="4618" w:type="dxa"/>
            <w:tcBorders>
              <w:top w:val="single" w:sz="4" w:space="0" w:color="000000"/>
              <w:left w:val="single" w:sz="4" w:space="0" w:color="000000"/>
              <w:bottom w:val="single" w:sz="4" w:space="0" w:color="000000"/>
              <w:right w:val="single" w:sz="4" w:space="0" w:color="000000"/>
            </w:tcBorders>
            <w:vAlign w:val="center"/>
          </w:tcPr>
          <w:p w14:paraId="5945A2DC" w14:textId="77777777" w:rsidR="002E01E6" w:rsidRDefault="001A0C5D">
            <w:pPr>
              <w:spacing w:after="0" w:line="259" w:lineRule="auto"/>
              <w:ind w:left="12" w:right="0" w:firstLine="0"/>
              <w:jc w:val="center"/>
            </w:pPr>
            <w:r>
              <w:rPr>
                <w:b/>
              </w:rPr>
              <w:t xml:space="preserve">Wymóg </w:t>
            </w:r>
          </w:p>
        </w:tc>
        <w:tc>
          <w:tcPr>
            <w:tcW w:w="3687" w:type="dxa"/>
            <w:tcBorders>
              <w:top w:val="single" w:sz="4" w:space="0" w:color="000000"/>
              <w:left w:val="single" w:sz="4" w:space="0" w:color="000000"/>
              <w:bottom w:val="single" w:sz="4" w:space="0" w:color="000000"/>
              <w:right w:val="single" w:sz="4" w:space="0" w:color="000000"/>
            </w:tcBorders>
            <w:vAlign w:val="center"/>
          </w:tcPr>
          <w:p w14:paraId="5F85AF22" w14:textId="77777777" w:rsidR="002E01E6" w:rsidRDefault="001A0C5D">
            <w:pPr>
              <w:spacing w:after="0" w:line="259" w:lineRule="auto"/>
              <w:ind w:left="19" w:right="0" w:firstLine="0"/>
              <w:jc w:val="center"/>
            </w:pPr>
            <w:r>
              <w:rPr>
                <w:b/>
              </w:rPr>
              <w:t xml:space="preserve">Odpowiedź </w:t>
            </w:r>
          </w:p>
        </w:tc>
      </w:tr>
      <w:tr w:rsidR="002E01E6" w14:paraId="3E29D718" w14:textId="77777777">
        <w:trPr>
          <w:trHeight w:val="1390"/>
        </w:trPr>
        <w:tc>
          <w:tcPr>
            <w:tcW w:w="440" w:type="dxa"/>
            <w:tcBorders>
              <w:top w:val="single" w:sz="4" w:space="0" w:color="000000"/>
              <w:left w:val="single" w:sz="4" w:space="0" w:color="000000"/>
              <w:bottom w:val="single" w:sz="4" w:space="0" w:color="000000"/>
              <w:right w:val="single" w:sz="4" w:space="0" w:color="000000"/>
            </w:tcBorders>
            <w:vAlign w:val="center"/>
          </w:tcPr>
          <w:p w14:paraId="5D74FD0F" w14:textId="77777777" w:rsidR="002E01E6" w:rsidRDefault="001A0C5D">
            <w:pPr>
              <w:spacing w:after="0" w:line="259" w:lineRule="auto"/>
              <w:ind w:left="60" w:right="0" w:firstLine="0"/>
              <w:jc w:val="left"/>
            </w:pPr>
            <w:r>
              <w:rPr>
                <w:b/>
              </w:rPr>
              <w:t xml:space="preserve">1. </w:t>
            </w:r>
          </w:p>
        </w:tc>
        <w:tc>
          <w:tcPr>
            <w:tcW w:w="4618" w:type="dxa"/>
            <w:tcBorders>
              <w:top w:val="single" w:sz="4" w:space="0" w:color="000000"/>
              <w:left w:val="single" w:sz="4" w:space="0" w:color="000000"/>
              <w:bottom w:val="single" w:sz="4" w:space="0" w:color="000000"/>
              <w:right w:val="single" w:sz="4" w:space="0" w:color="000000"/>
            </w:tcBorders>
          </w:tcPr>
          <w:p w14:paraId="6C1D0788" w14:textId="77777777" w:rsidR="002E01E6" w:rsidRDefault="001A0C5D">
            <w:pPr>
              <w:spacing w:after="0" w:line="240" w:lineRule="auto"/>
              <w:ind w:left="72" w:right="0" w:firstLine="0"/>
              <w:jc w:val="left"/>
            </w:pPr>
            <w:r>
              <w:t xml:space="preserve">Zgodnie z art. 29 RODO osoby wykonujące operacje na danych osobowych otrzymały od podmiotu </w:t>
            </w:r>
          </w:p>
          <w:p w14:paraId="30B6D981" w14:textId="77777777" w:rsidR="002E01E6" w:rsidRDefault="001A0C5D">
            <w:pPr>
              <w:tabs>
                <w:tab w:val="center" w:pos="2509"/>
              </w:tabs>
              <w:spacing w:after="25" w:line="259" w:lineRule="auto"/>
              <w:ind w:left="-19" w:right="0" w:firstLine="0"/>
              <w:jc w:val="left"/>
            </w:pPr>
            <w:r>
              <w:rPr>
                <w:b/>
              </w:rPr>
              <w:tab/>
            </w:r>
            <w:r>
              <w:t xml:space="preserve">przetwarzającego upoważnienia do </w:t>
            </w:r>
          </w:p>
          <w:p w14:paraId="71C2EF52" w14:textId="77777777" w:rsidR="002E01E6" w:rsidRDefault="001A0C5D">
            <w:pPr>
              <w:spacing w:after="0" w:line="259" w:lineRule="auto"/>
              <w:ind w:left="72" w:right="0" w:firstLine="0"/>
              <w:jc w:val="left"/>
            </w:pPr>
            <w:r>
              <w:t xml:space="preserve">przetwarzania danych, w których został określony w szczególności zakres przetwarzanych przez te osoby danych </w:t>
            </w:r>
          </w:p>
        </w:tc>
        <w:tc>
          <w:tcPr>
            <w:tcW w:w="3687" w:type="dxa"/>
            <w:tcBorders>
              <w:top w:val="single" w:sz="4" w:space="0" w:color="000000"/>
              <w:left w:val="single" w:sz="4" w:space="0" w:color="000000"/>
              <w:bottom w:val="single" w:sz="4" w:space="0" w:color="000000"/>
              <w:right w:val="single" w:sz="4" w:space="0" w:color="000000"/>
            </w:tcBorders>
            <w:vAlign w:val="center"/>
          </w:tcPr>
          <w:p w14:paraId="5E64053D" w14:textId="77777777" w:rsidR="002E01E6" w:rsidRDefault="002E01E6">
            <w:pPr>
              <w:spacing w:after="0" w:line="259" w:lineRule="auto"/>
              <w:ind w:left="74" w:right="0" w:firstLine="0"/>
              <w:jc w:val="center"/>
            </w:pPr>
          </w:p>
        </w:tc>
      </w:tr>
      <w:tr w:rsidR="002E01E6" w14:paraId="5B38D1E6" w14:textId="77777777">
        <w:trPr>
          <w:trHeight w:val="955"/>
        </w:trPr>
        <w:tc>
          <w:tcPr>
            <w:tcW w:w="440" w:type="dxa"/>
            <w:tcBorders>
              <w:top w:val="single" w:sz="4" w:space="0" w:color="000000"/>
              <w:left w:val="single" w:sz="4" w:space="0" w:color="000000"/>
              <w:bottom w:val="single" w:sz="4" w:space="0" w:color="000000"/>
              <w:right w:val="single" w:sz="4" w:space="0" w:color="000000"/>
            </w:tcBorders>
            <w:vAlign w:val="center"/>
          </w:tcPr>
          <w:p w14:paraId="662D76B4" w14:textId="77777777" w:rsidR="002E01E6" w:rsidRDefault="001A0C5D">
            <w:pPr>
              <w:spacing w:after="0" w:line="259" w:lineRule="auto"/>
              <w:ind w:left="60" w:right="0" w:firstLine="0"/>
              <w:jc w:val="left"/>
            </w:pPr>
            <w:r>
              <w:rPr>
                <w:b/>
              </w:rPr>
              <w:t xml:space="preserve">2. </w:t>
            </w:r>
          </w:p>
        </w:tc>
        <w:tc>
          <w:tcPr>
            <w:tcW w:w="4618" w:type="dxa"/>
            <w:tcBorders>
              <w:top w:val="single" w:sz="4" w:space="0" w:color="000000"/>
              <w:left w:val="single" w:sz="4" w:space="0" w:color="000000"/>
              <w:bottom w:val="single" w:sz="4" w:space="0" w:color="000000"/>
              <w:right w:val="single" w:sz="4" w:space="0" w:color="000000"/>
            </w:tcBorders>
            <w:vAlign w:val="center"/>
          </w:tcPr>
          <w:p w14:paraId="792FC010" w14:textId="77777777" w:rsidR="002E01E6" w:rsidRDefault="001A0C5D">
            <w:pPr>
              <w:spacing w:after="0" w:line="279" w:lineRule="auto"/>
              <w:ind w:left="-19" w:right="0" w:firstLine="91"/>
              <w:jc w:val="left"/>
            </w:pPr>
            <w:r>
              <w:t xml:space="preserve">Podmiot przetwarzający prowadzi rejestr kategorii czynności przetwarzania zawierający wszystkie </w:t>
            </w:r>
          </w:p>
          <w:p w14:paraId="37E81C80" w14:textId="77777777" w:rsidR="002E01E6" w:rsidRDefault="001A0C5D">
            <w:pPr>
              <w:spacing w:after="0" w:line="259" w:lineRule="auto"/>
              <w:ind w:left="72" w:right="0" w:firstLine="0"/>
              <w:jc w:val="left"/>
            </w:pPr>
            <w:r>
              <w:t xml:space="preserve">informacje wskazane w art. 30 ust. 2 RODO </w:t>
            </w:r>
          </w:p>
        </w:tc>
        <w:tc>
          <w:tcPr>
            <w:tcW w:w="3687" w:type="dxa"/>
            <w:tcBorders>
              <w:top w:val="single" w:sz="4" w:space="0" w:color="000000"/>
              <w:left w:val="single" w:sz="4" w:space="0" w:color="000000"/>
              <w:bottom w:val="single" w:sz="4" w:space="0" w:color="000000"/>
              <w:right w:val="single" w:sz="4" w:space="0" w:color="000000"/>
            </w:tcBorders>
            <w:vAlign w:val="center"/>
          </w:tcPr>
          <w:p w14:paraId="5E9A298C" w14:textId="77777777" w:rsidR="002E01E6" w:rsidRDefault="002E01E6">
            <w:pPr>
              <w:spacing w:after="0" w:line="259" w:lineRule="auto"/>
              <w:ind w:left="74" w:right="0" w:firstLine="0"/>
              <w:jc w:val="center"/>
            </w:pPr>
          </w:p>
        </w:tc>
      </w:tr>
      <w:tr w:rsidR="002E01E6" w14:paraId="212AAB06" w14:textId="77777777">
        <w:trPr>
          <w:trHeight w:val="802"/>
        </w:trPr>
        <w:tc>
          <w:tcPr>
            <w:tcW w:w="440" w:type="dxa"/>
            <w:tcBorders>
              <w:top w:val="single" w:sz="4" w:space="0" w:color="000000"/>
              <w:left w:val="single" w:sz="4" w:space="0" w:color="000000"/>
              <w:bottom w:val="single" w:sz="4" w:space="0" w:color="000000"/>
              <w:right w:val="single" w:sz="4" w:space="0" w:color="000000"/>
            </w:tcBorders>
            <w:vAlign w:val="center"/>
          </w:tcPr>
          <w:p w14:paraId="2DD94FEE" w14:textId="77777777" w:rsidR="002E01E6" w:rsidRDefault="001A0C5D">
            <w:pPr>
              <w:spacing w:after="0" w:line="259" w:lineRule="auto"/>
              <w:ind w:left="60" w:right="0" w:firstLine="0"/>
              <w:jc w:val="left"/>
            </w:pPr>
            <w:r>
              <w:rPr>
                <w:b/>
              </w:rPr>
              <w:t xml:space="preserve">3. </w:t>
            </w:r>
          </w:p>
        </w:tc>
        <w:tc>
          <w:tcPr>
            <w:tcW w:w="4618" w:type="dxa"/>
            <w:tcBorders>
              <w:top w:val="single" w:sz="4" w:space="0" w:color="000000"/>
              <w:left w:val="single" w:sz="4" w:space="0" w:color="000000"/>
              <w:bottom w:val="single" w:sz="4" w:space="0" w:color="000000"/>
              <w:right w:val="single" w:sz="4" w:space="0" w:color="000000"/>
            </w:tcBorders>
            <w:vAlign w:val="center"/>
          </w:tcPr>
          <w:p w14:paraId="04DC1C1B" w14:textId="77777777" w:rsidR="002E01E6" w:rsidRDefault="001A0C5D">
            <w:pPr>
              <w:spacing w:after="0" w:line="259" w:lineRule="auto"/>
              <w:ind w:left="72" w:right="0" w:hanging="91"/>
              <w:jc w:val="left"/>
            </w:pPr>
            <w:r>
              <w:t xml:space="preserve">Podmiot przetwarzający posiada opracowaną i zatwierdzoną politykę ochrony danych osobowych </w:t>
            </w:r>
          </w:p>
        </w:tc>
        <w:tc>
          <w:tcPr>
            <w:tcW w:w="3687" w:type="dxa"/>
            <w:tcBorders>
              <w:top w:val="single" w:sz="4" w:space="0" w:color="000000"/>
              <w:left w:val="single" w:sz="4" w:space="0" w:color="000000"/>
              <w:bottom w:val="single" w:sz="4" w:space="0" w:color="000000"/>
              <w:right w:val="single" w:sz="4" w:space="0" w:color="000000"/>
            </w:tcBorders>
            <w:vAlign w:val="center"/>
          </w:tcPr>
          <w:p w14:paraId="0B2EE598" w14:textId="77777777" w:rsidR="002E01E6" w:rsidRDefault="002E01E6">
            <w:pPr>
              <w:spacing w:after="0" w:line="259" w:lineRule="auto"/>
              <w:ind w:left="74" w:right="0" w:firstLine="0"/>
              <w:jc w:val="center"/>
            </w:pPr>
          </w:p>
        </w:tc>
      </w:tr>
      <w:tr w:rsidR="002E01E6" w14:paraId="4C3DAB3D" w14:textId="77777777">
        <w:trPr>
          <w:trHeight w:val="1390"/>
        </w:trPr>
        <w:tc>
          <w:tcPr>
            <w:tcW w:w="440" w:type="dxa"/>
            <w:tcBorders>
              <w:top w:val="single" w:sz="4" w:space="0" w:color="000000"/>
              <w:left w:val="single" w:sz="4" w:space="0" w:color="000000"/>
              <w:bottom w:val="single" w:sz="4" w:space="0" w:color="000000"/>
              <w:right w:val="single" w:sz="4" w:space="0" w:color="000000"/>
            </w:tcBorders>
            <w:vAlign w:val="center"/>
          </w:tcPr>
          <w:p w14:paraId="7CEFBE7F" w14:textId="77777777" w:rsidR="002E01E6" w:rsidRDefault="001A0C5D">
            <w:pPr>
              <w:spacing w:after="0" w:line="259" w:lineRule="auto"/>
              <w:ind w:left="60" w:right="0" w:firstLine="0"/>
              <w:jc w:val="left"/>
            </w:pPr>
            <w:r>
              <w:rPr>
                <w:b/>
              </w:rPr>
              <w:t xml:space="preserve">4. </w:t>
            </w:r>
          </w:p>
        </w:tc>
        <w:tc>
          <w:tcPr>
            <w:tcW w:w="4618" w:type="dxa"/>
            <w:tcBorders>
              <w:top w:val="single" w:sz="4" w:space="0" w:color="000000"/>
              <w:left w:val="single" w:sz="4" w:space="0" w:color="000000"/>
              <w:bottom w:val="single" w:sz="4" w:space="0" w:color="000000"/>
              <w:right w:val="single" w:sz="4" w:space="0" w:color="000000"/>
            </w:tcBorders>
          </w:tcPr>
          <w:p w14:paraId="146C0C9E" w14:textId="77777777" w:rsidR="002E01E6" w:rsidRDefault="001A0C5D">
            <w:pPr>
              <w:spacing w:after="65" w:line="241" w:lineRule="auto"/>
              <w:ind w:left="72" w:right="0" w:firstLine="0"/>
              <w:jc w:val="left"/>
            </w:pPr>
            <w:r>
              <w:t xml:space="preserve">Podmiot przetwarzający jest w stanie wykazać przestrzeganie danych osobowych m. in. poprzez </w:t>
            </w:r>
          </w:p>
          <w:p w14:paraId="102CD441" w14:textId="77777777" w:rsidR="002E01E6" w:rsidRDefault="001A0C5D">
            <w:pPr>
              <w:spacing w:after="53" w:line="259" w:lineRule="auto"/>
              <w:ind w:left="-19" w:right="0" w:firstLine="0"/>
            </w:pPr>
            <w:r>
              <w:t xml:space="preserve">przedstawienie obowiązujących w jego organizacji </w:t>
            </w:r>
          </w:p>
          <w:p w14:paraId="22D786B3" w14:textId="77777777" w:rsidR="002E01E6" w:rsidRDefault="001A0C5D">
            <w:pPr>
              <w:spacing w:after="0" w:line="259" w:lineRule="auto"/>
              <w:ind w:left="72" w:right="0" w:firstLine="0"/>
              <w:jc w:val="left"/>
            </w:pPr>
            <w:r>
              <w:t xml:space="preserve">procedur i dokumentacji ochrony danych osobowych. Proszę wymienić obowiązujące procedury. </w:t>
            </w:r>
          </w:p>
        </w:tc>
        <w:tc>
          <w:tcPr>
            <w:tcW w:w="3687" w:type="dxa"/>
            <w:tcBorders>
              <w:top w:val="single" w:sz="4" w:space="0" w:color="000000"/>
              <w:left w:val="single" w:sz="4" w:space="0" w:color="000000"/>
              <w:bottom w:val="single" w:sz="4" w:space="0" w:color="000000"/>
              <w:right w:val="single" w:sz="4" w:space="0" w:color="000000"/>
            </w:tcBorders>
            <w:vAlign w:val="center"/>
          </w:tcPr>
          <w:p w14:paraId="415746A3" w14:textId="77777777" w:rsidR="002E01E6" w:rsidRDefault="002E01E6">
            <w:pPr>
              <w:spacing w:after="0" w:line="259" w:lineRule="auto"/>
              <w:ind w:left="74" w:right="0" w:firstLine="0"/>
              <w:jc w:val="center"/>
            </w:pPr>
          </w:p>
        </w:tc>
      </w:tr>
      <w:tr w:rsidR="002E01E6" w14:paraId="312F7201" w14:textId="77777777">
        <w:trPr>
          <w:trHeight w:val="1620"/>
        </w:trPr>
        <w:tc>
          <w:tcPr>
            <w:tcW w:w="440" w:type="dxa"/>
            <w:tcBorders>
              <w:top w:val="single" w:sz="4" w:space="0" w:color="000000"/>
              <w:left w:val="single" w:sz="4" w:space="0" w:color="000000"/>
              <w:bottom w:val="single" w:sz="4" w:space="0" w:color="000000"/>
              <w:right w:val="single" w:sz="4" w:space="0" w:color="000000"/>
            </w:tcBorders>
            <w:vAlign w:val="center"/>
          </w:tcPr>
          <w:p w14:paraId="74DF1CB2" w14:textId="77777777" w:rsidR="002E01E6" w:rsidRDefault="001A0C5D">
            <w:pPr>
              <w:spacing w:after="0" w:line="259" w:lineRule="auto"/>
              <w:ind w:left="60" w:right="0" w:firstLine="0"/>
              <w:jc w:val="left"/>
            </w:pPr>
            <w:r>
              <w:rPr>
                <w:b/>
              </w:rPr>
              <w:t xml:space="preserve">5. </w:t>
            </w:r>
          </w:p>
        </w:tc>
        <w:tc>
          <w:tcPr>
            <w:tcW w:w="4618" w:type="dxa"/>
            <w:tcBorders>
              <w:top w:val="single" w:sz="4" w:space="0" w:color="000000"/>
              <w:left w:val="single" w:sz="4" w:space="0" w:color="000000"/>
              <w:bottom w:val="single" w:sz="4" w:space="0" w:color="000000"/>
              <w:right w:val="single" w:sz="4" w:space="0" w:color="000000"/>
            </w:tcBorders>
          </w:tcPr>
          <w:p w14:paraId="2E5CDB31" w14:textId="77777777" w:rsidR="002E01E6" w:rsidRDefault="001A0C5D">
            <w:pPr>
              <w:spacing w:after="15" w:line="241" w:lineRule="auto"/>
              <w:ind w:left="72" w:right="0" w:firstLine="0"/>
              <w:jc w:val="left"/>
            </w:pPr>
            <w:r>
              <w:t xml:space="preserve">Podmiot przetwarzający zapewnia, aby nowozatrudniony pracownik przed podjęciem czynności związanych z przetwarzaniem danych </w:t>
            </w:r>
          </w:p>
          <w:p w14:paraId="3B51AA76" w14:textId="77777777" w:rsidR="002E01E6" w:rsidRDefault="001A0C5D">
            <w:pPr>
              <w:spacing w:after="0" w:line="259" w:lineRule="auto"/>
              <w:ind w:left="72" w:right="0" w:hanging="91"/>
              <w:jc w:val="left"/>
            </w:pPr>
            <w:r>
              <w:t xml:space="preserve">osobowych został odpowiednio przeszkolony w tym zakresie i zapoznany z obowiązującymi przepisami prawa oraz procedurami, o których mowa w pkt. 4. </w:t>
            </w:r>
          </w:p>
        </w:tc>
        <w:tc>
          <w:tcPr>
            <w:tcW w:w="3687" w:type="dxa"/>
            <w:tcBorders>
              <w:top w:val="single" w:sz="4" w:space="0" w:color="000000"/>
              <w:left w:val="single" w:sz="4" w:space="0" w:color="000000"/>
              <w:bottom w:val="single" w:sz="4" w:space="0" w:color="000000"/>
              <w:right w:val="single" w:sz="4" w:space="0" w:color="000000"/>
            </w:tcBorders>
            <w:vAlign w:val="center"/>
          </w:tcPr>
          <w:p w14:paraId="47054B88" w14:textId="77777777" w:rsidR="002E01E6" w:rsidRDefault="002E01E6">
            <w:pPr>
              <w:spacing w:after="0" w:line="259" w:lineRule="auto"/>
              <w:ind w:left="74" w:right="0" w:firstLine="0"/>
              <w:jc w:val="center"/>
            </w:pPr>
          </w:p>
        </w:tc>
      </w:tr>
      <w:tr w:rsidR="002E01E6" w14:paraId="60999768" w14:textId="77777777">
        <w:trPr>
          <w:trHeight w:val="1899"/>
        </w:trPr>
        <w:tc>
          <w:tcPr>
            <w:tcW w:w="440" w:type="dxa"/>
            <w:tcBorders>
              <w:top w:val="single" w:sz="4" w:space="0" w:color="000000"/>
              <w:left w:val="single" w:sz="4" w:space="0" w:color="000000"/>
              <w:bottom w:val="single" w:sz="4" w:space="0" w:color="000000"/>
              <w:right w:val="single" w:sz="4" w:space="0" w:color="000000"/>
            </w:tcBorders>
            <w:vAlign w:val="center"/>
          </w:tcPr>
          <w:p w14:paraId="043562CA" w14:textId="77777777" w:rsidR="002E01E6" w:rsidRDefault="001A0C5D">
            <w:pPr>
              <w:spacing w:after="0" w:line="259" w:lineRule="auto"/>
              <w:ind w:left="60" w:right="0" w:firstLine="0"/>
              <w:jc w:val="left"/>
            </w:pPr>
            <w:r>
              <w:rPr>
                <w:b/>
              </w:rPr>
              <w:t xml:space="preserve">6. </w:t>
            </w:r>
          </w:p>
        </w:tc>
        <w:tc>
          <w:tcPr>
            <w:tcW w:w="4618" w:type="dxa"/>
            <w:tcBorders>
              <w:top w:val="single" w:sz="4" w:space="0" w:color="000000"/>
              <w:left w:val="single" w:sz="4" w:space="0" w:color="000000"/>
              <w:bottom w:val="single" w:sz="4" w:space="0" w:color="000000"/>
              <w:right w:val="single" w:sz="4" w:space="0" w:color="000000"/>
            </w:tcBorders>
          </w:tcPr>
          <w:p w14:paraId="0F1B8B5E" w14:textId="77777777" w:rsidR="002E01E6" w:rsidRDefault="001A0C5D">
            <w:pPr>
              <w:spacing w:after="57" w:line="242" w:lineRule="auto"/>
              <w:ind w:left="72" w:right="46" w:firstLine="0"/>
              <w:jc w:val="left"/>
            </w:pPr>
            <w:r>
              <w:t xml:space="preserve">Podmiot przetwarzający dba o bieżące doskonalenie wiedzy swoich pracowników poprzez cykliczne szkolenia oraz inne działania </w:t>
            </w:r>
          </w:p>
          <w:p w14:paraId="2EBE6087" w14:textId="77777777" w:rsidR="002E01E6" w:rsidRDefault="001A0C5D">
            <w:pPr>
              <w:spacing w:after="38" w:line="259" w:lineRule="auto"/>
              <w:ind w:left="-19" w:right="0" w:firstLine="0"/>
              <w:jc w:val="left"/>
            </w:pPr>
            <w:r>
              <w:t xml:space="preserve">mające na celu uświadamianie pracowników w </w:t>
            </w:r>
          </w:p>
          <w:p w14:paraId="5889EA8A" w14:textId="77777777" w:rsidR="002E01E6" w:rsidRDefault="001A0C5D">
            <w:pPr>
              <w:spacing w:after="0" w:line="259" w:lineRule="auto"/>
              <w:ind w:left="72" w:right="0" w:firstLine="0"/>
              <w:jc w:val="left"/>
            </w:pPr>
            <w:r>
              <w:t xml:space="preserve">zakresie zagadnień dotyczących ochrony danych osobowych. Proszę podać datę ostatniego szkolenia oraz wymienić inne działania, o których mowa w zdaniu pierwszym. </w:t>
            </w:r>
          </w:p>
        </w:tc>
        <w:tc>
          <w:tcPr>
            <w:tcW w:w="3687" w:type="dxa"/>
            <w:tcBorders>
              <w:top w:val="single" w:sz="4" w:space="0" w:color="000000"/>
              <w:left w:val="single" w:sz="4" w:space="0" w:color="000000"/>
              <w:bottom w:val="single" w:sz="4" w:space="0" w:color="000000"/>
              <w:right w:val="single" w:sz="4" w:space="0" w:color="000000"/>
            </w:tcBorders>
            <w:vAlign w:val="center"/>
          </w:tcPr>
          <w:p w14:paraId="3DF7A59F" w14:textId="77777777" w:rsidR="002E01E6" w:rsidRDefault="002E01E6">
            <w:pPr>
              <w:spacing w:after="0" w:line="259" w:lineRule="auto"/>
              <w:ind w:left="74" w:right="0" w:firstLine="0"/>
              <w:jc w:val="center"/>
            </w:pPr>
          </w:p>
        </w:tc>
      </w:tr>
      <w:tr w:rsidR="002E01E6" w14:paraId="4AA63472" w14:textId="77777777">
        <w:trPr>
          <w:trHeight w:val="955"/>
        </w:trPr>
        <w:tc>
          <w:tcPr>
            <w:tcW w:w="440" w:type="dxa"/>
            <w:tcBorders>
              <w:top w:val="single" w:sz="4" w:space="0" w:color="000000"/>
              <w:left w:val="single" w:sz="4" w:space="0" w:color="000000"/>
              <w:bottom w:val="single" w:sz="4" w:space="0" w:color="000000"/>
              <w:right w:val="single" w:sz="4" w:space="0" w:color="000000"/>
            </w:tcBorders>
            <w:vAlign w:val="center"/>
          </w:tcPr>
          <w:p w14:paraId="7F525807" w14:textId="77777777" w:rsidR="002E01E6" w:rsidRDefault="001A0C5D">
            <w:pPr>
              <w:spacing w:after="0" w:line="259" w:lineRule="auto"/>
              <w:ind w:left="60" w:right="0" w:firstLine="0"/>
              <w:jc w:val="left"/>
            </w:pPr>
            <w:r>
              <w:rPr>
                <w:b/>
              </w:rPr>
              <w:t xml:space="preserve">7. </w:t>
            </w:r>
          </w:p>
        </w:tc>
        <w:tc>
          <w:tcPr>
            <w:tcW w:w="4618" w:type="dxa"/>
            <w:tcBorders>
              <w:top w:val="single" w:sz="4" w:space="0" w:color="000000"/>
              <w:left w:val="single" w:sz="4" w:space="0" w:color="000000"/>
              <w:bottom w:val="single" w:sz="4" w:space="0" w:color="000000"/>
              <w:right w:val="single" w:sz="4" w:space="0" w:color="000000"/>
            </w:tcBorders>
          </w:tcPr>
          <w:p w14:paraId="1508104A" w14:textId="77777777" w:rsidR="002E01E6" w:rsidRDefault="001A0C5D">
            <w:pPr>
              <w:spacing w:after="0" w:line="302" w:lineRule="auto"/>
              <w:ind w:left="-19" w:right="0" w:firstLine="91"/>
              <w:jc w:val="left"/>
            </w:pPr>
            <w:r>
              <w:t xml:space="preserve">Pracownicy podmiotu przetwarzającego, którzy uczestniczą w operacjach przetwarzania danych </w:t>
            </w:r>
          </w:p>
          <w:p w14:paraId="71659137" w14:textId="77777777" w:rsidR="002E01E6" w:rsidRDefault="001A0C5D">
            <w:pPr>
              <w:spacing w:after="0" w:line="259" w:lineRule="auto"/>
              <w:ind w:left="72" w:right="59" w:firstLine="0"/>
              <w:jc w:val="left"/>
            </w:pPr>
            <w:r>
              <w:t xml:space="preserve">osobowych zostali zobowiązani do zachowania ich w tajemnicy </w:t>
            </w:r>
          </w:p>
        </w:tc>
        <w:tc>
          <w:tcPr>
            <w:tcW w:w="3687" w:type="dxa"/>
            <w:tcBorders>
              <w:top w:val="single" w:sz="4" w:space="0" w:color="000000"/>
              <w:left w:val="single" w:sz="4" w:space="0" w:color="000000"/>
              <w:bottom w:val="single" w:sz="4" w:space="0" w:color="000000"/>
              <w:right w:val="single" w:sz="4" w:space="0" w:color="000000"/>
            </w:tcBorders>
            <w:vAlign w:val="center"/>
          </w:tcPr>
          <w:p w14:paraId="6080DCDF" w14:textId="77777777" w:rsidR="002E01E6" w:rsidRDefault="002E01E6">
            <w:pPr>
              <w:spacing w:after="0" w:line="259" w:lineRule="auto"/>
              <w:ind w:left="74" w:right="0" w:firstLine="0"/>
              <w:jc w:val="center"/>
            </w:pPr>
          </w:p>
        </w:tc>
      </w:tr>
      <w:tr w:rsidR="002E01E6" w14:paraId="2AE4F4F3" w14:textId="77777777">
        <w:trPr>
          <w:trHeight w:val="1393"/>
        </w:trPr>
        <w:tc>
          <w:tcPr>
            <w:tcW w:w="440" w:type="dxa"/>
            <w:tcBorders>
              <w:top w:val="single" w:sz="4" w:space="0" w:color="000000"/>
              <w:left w:val="single" w:sz="4" w:space="0" w:color="000000"/>
              <w:bottom w:val="single" w:sz="4" w:space="0" w:color="000000"/>
              <w:right w:val="single" w:sz="4" w:space="0" w:color="000000"/>
            </w:tcBorders>
            <w:vAlign w:val="center"/>
          </w:tcPr>
          <w:p w14:paraId="6536E6A8" w14:textId="77777777" w:rsidR="002E01E6" w:rsidRDefault="001A0C5D">
            <w:pPr>
              <w:spacing w:after="0" w:line="259" w:lineRule="auto"/>
              <w:ind w:left="60" w:right="0" w:firstLine="0"/>
              <w:jc w:val="left"/>
            </w:pPr>
            <w:r>
              <w:rPr>
                <w:b/>
              </w:rPr>
              <w:t xml:space="preserve">8. </w:t>
            </w:r>
          </w:p>
        </w:tc>
        <w:tc>
          <w:tcPr>
            <w:tcW w:w="4618" w:type="dxa"/>
            <w:tcBorders>
              <w:top w:val="single" w:sz="4" w:space="0" w:color="000000"/>
              <w:left w:val="single" w:sz="4" w:space="0" w:color="000000"/>
              <w:bottom w:val="single" w:sz="4" w:space="0" w:color="000000"/>
              <w:right w:val="single" w:sz="4" w:space="0" w:color="000000"/>
            </w:tcBorders>
          </w:tcPr>
          <w:p w14:paraId="063BB4CB" w14:textId="77777777" w:rsidR="002E01E6" w:rsidRDefault="001A0C5D">
            <w:pPr>
              <w:spacing w:after="60" w:line="239" w:lineRule="auto"/>
              <w:ind w:left="72" w:right="59" w:firstLine="0"/>
              <w:jc w:val="left"/>
            </w:pPr>
            <w:r>
              <w:t xml:space="preserve">Podmiot przetwarzający zapewnia, że uprawnienia dostępowe do systemów i obszaru </w:t>
            </w:r>
          </w:p>
          <w:p w14:paraId="3B938997" w14:textId="77777777" w:rsidR="002E01E6" w:rsidRDefault="001A0C5D">
            <w:pPr>
              <w:spacing w:after="60" w:line="259" w:lineRule="auto"/>
              <w:ind w:left="-19" w:right="0" w:firstLine="0"/>
              <w:jc w:val="left"/>
            </w:pPr>
            <w:r>
              <w:t xml:space="preserve">przetwarzania są niezwłocznie odbierane </w:t>
            </w:r>
          </w:p>
          <w:p w14:paraId="26124863" w14:textId="77777777" w:rsidR="002E01E6" w:rsidRDefault="001A0C5D">
            <w:pPr>
              <w:spacing w:after="0" w:line="259" w:lineRule="auto"/>
              <w:ind w:left="72" w:right="0" w:firstLine="0"/>
              <w:jc w:val="left"/>
            </w:pPr>
            <w:r>
              <w:t xml:space="preserve">pracownikom i współpracownikom, którzy zakończyli współpracę z podmiotem przetwarzającym. </w:t>
            </w:r>
          </w:p>
        </w:tc>
        <w:tc>
          <w:tcPr>
            <w:tcW w:w="3687" w:type="dxa"/>
            <w:tcBorders>
              <w:top w:val="single" w:sz="4" w:space="0" w:color="000000"/>
              <w:left w:val="single" w:sz="4" w:space="0" w:color="000000"/>
              <w:bottom w:val="single" w:sz="4" w:space="0" w:color="000000"/>
              <w:right w:val="single" w:sz="4" w:space="0" w:color="000000"/>
            </w:tcBorders>
            <w:vAlign w:val="center"/>
          </w:tcPr>
          <w:p w14:paraId="266FD256" w14:textId="77777777" w:rsidR="002E01E6" w:rsidRDefault="002E01E6">
            <w:pPr>
              <w:spacing w:after="0" w:line="259" w:lineRule="auto"/>
              <w:ind w:left="74" w:right="0" w:firstLine="0"/>
              <w:jc w:val="center"/>
            </w:pPr>
          </w:p>
        </w:tc>
      </w:tr>
      <w:tr w:rsidR="002E01E6" w14:paraId="7931B016" w14:textId="77777777">
        <w:trPr>
          <w:trHeight w:val="1270"/>
        </w:trPr>
        <w:tc>
          <w:tcPr>
            <w:tcW w:w="440" w:type="dxa"/>
            <w:tcBorders>
              <w:top w:val="single" w:sz="4" w:space="0" w:color="000000"/>
              <w:left w:val="single" w:sz="4" w:space="0" w:color="000000"/>
              <w:bottom w:val="single" w:sz="4" w:space="0" w:color="000000"/>
              <w:right w:val="single" w:sz="4" w:space="0" w:color="000000"/>
            </w:tcBorders>
            <w:vAlign w:val="center"/>
          </w:tcPr>
          <w:p w14:paraId="2C95E199" w14:textId="77777777" w:rsidR="002E01E6" w:rsidRDefault="001A0C5D">
            <w:pPr>
              <w:spacing w:after="0" w:line="259" w:lineRule="auto"/>
              <w:ind w:left="60" w:right="0" w:firstLine="0"/>
              <w:jc w:val="left"/>
            </w:pPr>
            <w:r>
              <w:rPr>
                <w:b/>
              </w:rPr>
              <w:lastRenderedPageBreak/>
              <w:t xml:space="preserve">9. </w:t>
            </w:r>
          </w:p>
        </w:tc>
        <w:tc>
          <w:tcPr>
            <w:tcW w:w="4618" w:type="dxa"/>
            <w:tcBorders>
              <w:top w:val="single" w:sz="4" w:space="0" w:color="000000"/>
              <w:left w:val="single" w:sz="4" w:space="0" w:color="000000"/>
              <w:bottom w:val="single" w:sz="4" w:space="0" w:color="000000"/>
              <w:right w:val="single" w:sz="4" w:space="0" w:color="000000"/>
            </w:tcBorders>
          </w:tcPr>
          <w:p w14:paraId="0CFC83D3" w14:textId="77777777" w:rsidR="002E01E6" w:rsidRDefault="001A0C5D">
            <w:pPr>
              <w:spacing w:after="0" w:line="275" w:lineRule="auto"/>
              <w:ind w:left="72" w:right="0" w:firstLine="0"/>
              <w:jc w:val="left"/>
            </w:pPr>
            <w:r>
              <w:t xml:space="preserve">Podmiot przetwarzający stosuje zatwierdzony kodeks postępowania, o którym mowa w art. 40 </w:t>
            </w:r>
          </w:p>
          <w:p w14:paraId="4E59F5F1" w14:textId="77777777" w:rsidR="002E01E6" w:rsidRDefault="001A0C5D">
            <w:pPr>
              <w:spacing w:after="0" w:line="259" w:lineRule="auto"/>
              <w:ind w:left="72" w:right="154" w:hanging="91"/>
            </w:pPr>
            <w:r>
              <w:t xml:space="preserve">RODO lub zatwierdzony mechanizm certyfikacji, o którym mowa w art. 42 RODO. Jeśli tak, proszę podać dat certyfikacji. </w:t>
            </w:r>
          </w:p>
        </w:tc>
        <w:tc>
          <w:tcPr>
            <w:tcW w:w="3687" w:type="dxa"/>
            <w:tcBorders>
              <w:top w:val="single" w:sz="4" w:space="0" w:color="000000"/>
              <w:left w:val="single" w:sz="4" w:space="0" w:color="000000"/>
              <w:bottom w:val="single" w:sz="4" w:space="0" w:color="000000"/>
              <w:right w:val="single" w:sz="4" w:space="0" w:color="000000"/>
            </w:tcBorders>
            <w:vAlign w:val="center"/>
          </w:tcPr>
          <w:p w14:paraId="6C3CF28B" w14:textId="77777777" w:rsidR="002E01E6" w:rsidRDefault="002E01E6">
            <w:pPr>
              <w:spacing w:after="0" w:line="259" w:lineRule="auto"/>
              <w:ind w:left="74" w:right="0" w:firstLine="0"/>
              <w:jc w:val="center"/>
            </w:pPr>
          </w:p>
        </w:tc>
      </w:tr>
      <w:tr w:rsidR="002E01E6" w14:paraId="6F4D77D9" w14:textId="77777777">
        <w:trPr>
          <w:trHeight w:val="955"/>
        </w:trPr>
        <w:tc>
          <w:tcPr>
            <w:tcW w:w="440" w:type="dxa"/>
            <w:tcBorders>
              <w:top w:val="single" w:sz="4" w:space="0" w:color="000000"/>
              <w:left w:val="single" w:sz="4" w:space="0" w:color="000000"/>
              <w:bottom w:val="single" w:sz="4" w:space="0" w:color="000000"/>
              <w:right w:val="single" w:sz="4" w:space="0" w:color="000000"/>
            </w:tcBorders>
            <w:vAlign w:val="center"/>
          </w:tcPr>
          <w:p w14:paraId="023D23EC" w14:textId="77777777" w:rsidR="002E01E6" w:rsidRDefault="001A0C5D">
            <w:pPr>
              <w:spacing w:after="0" w:line="259" w:lineRule="auto"/>
              <w:ind w:left="60" w:right="0" w:firstLine="0"/>
            </w:pPr>
            <w:r>
              <w:rPr>
                <w:b/>
              </w:rPr>
              <w:t xml:space="preserve">10. </w:t>
            </w:r>
          </w:p>
        </w:tc>
        <w:tc>
          <w:tcPr>
            <w:tcW w:w="4618" w:type="dxa"/>
            <w:tcBorders>
              <w:top w:val="single" w:sz="4" w:space="0" w:color="000000"/>
              <w:left w:val="single" w:sz="4" w:space="0" w:color="000000"/>
              <w:bottom w:val="single" w:sz="4" w:space="0" w:color="000000"/>
              <w:right w:val="single" w:sz="4" w:space="0" w:color="000000"/>
            </w:tcBorders>
          </w:tcPr>
          <w:p w14:paraId="7E97C5CF" w14:textId="77777777" w:rsidR="002E01E6" w:rsidRDefault="001A0C5D">
            <w:pPr>
              <w:spacing w:after="0" w:line="259" w:lineRule="auto"/>
              <w:ind w:left="-19" w:right="0" w:firstLine="91"/>
              <w:jc w:val="left"/>
            </w:pPr>
            <w:r>
              <w:t xml:space="preserve">Czy w ciągu dwóch ostatnich lat podmiot przetwarzający poddawał zewnętrznej kontroli niezależnych audytorów funkcjonujący w jego organizacji system ochrony danych osobowych? </w:t>
            </w:r>
          </w:p>
        </w:tc>
        <w:tc>
          <w:tcPr>
            <w:tcW w:w="3687" w:type="dxa"/>
            <w:tcBorders>
              <w:top w:val="single" w:sz="4" w:space="0" w:color="000000"/>
              <w:left w:val="single" w:sz="4" w:space="0" w:color="000000"/>
              <w:bottom w:val="single" w:sz="4" w:space="0" w:color="000000"/>
              <w:right w:val="single" w:sz="4" w:space="0" w:color="000000"/>
            </w:tcBorders>
            <w:vAlign w:val="center"/>
          </w:tcPr>
          <w:p w14:paraId="1F8C956F" w14:textId="77777777" w:rsidR="002E01E6" w:rsidRDefault="002E01E6">
            <w:pPr>
              <w:spacing w:after="0" w:line="259" w:lineRule="auto"/>
              <w:ind w:left="74" w:right="0" w:firstLine="0"/>
              <w:jc w:val="center"/>
            </w:pPr>
          </w:p>
        </w:tc>
      </w:tr>
    </w:tbl>
    <w:p w14:paraId="09FBA656" w14:textId="77777777" w:rsidR="002E01E6" w:rsidRDefault="002E01E6">
      <w:pPr>
        <w:spacing w:after="0" w:line="259" w:lineRule="auto"/>
        <w:ind w:left="-1056" w:right="1251" w:firstLine="0"/>
        <w:jc w:val="left"/>
      </w:pPr>
    </w:p>
    <w:tbl>
      <w:tblPr>
        <w:tblStyle w:val="TableGrid"/>
        <w:tblW w:w="8745" w:type="dxa"/>
        <w:tblInd w:w="7" w:type="dxa"/>
        <w:tblCellMar>
          <w:top w:w="9" w:type="dxa"/>
          <w:right w:w="26" w:type="dxa"/>
        </w:tblCellMar>
        <w:tblLook w:val="04A0" w:firstRow="1" w:lastRow="0" w:firstColumn="1" w:lastColumn="0" w:noHBand="0" w:noVBand="1"/>
      </w:tblPr>
      <w:tblGrid>
        <w:gridCol w:w="440"/>
        <w:gridCol w:w="4618"/>
        <w:gridCol w:w="3687"/>
      </w:tblGrid>
      <w:tr w:rsidR="002E01E6" w14:paraId="394FA425" w14:textId="77777777">
        <w:trPr>
          <w:trHeight w:val="1582"/>
        </w:trPr>
        <w:tc>
          <w:tcPr>
            <w:tcW w:w="440" w:type="dxa"/>
            <w:tcBorders>
              <w:top w:val="nil"/>
              <w:left w:val="single" w:sz="4" w:space="0" w:color="000000"/>
              <w:bottom w:val="single" w:sz="4" w:space="0" w:color="000000"/>
              <w:right w:val="single" w:sz="4" w:space="0" w:color="000000"/>
            </w:tcBorders>
            <w:vAlign w:val="center"/>
          </w:tcPr>
          <w:p w14:paraId="1628F74E" w14:textId="77777777" w:rsidR="002E01E6" w:rsidRDefault="001A0C5D">
            <w:pPr>
              <w:spacing w:after="0" w:line="259" w:lineRule="auto"/>
              <w:ind w:left="60" w:right="0" w:firstLine="0"/>
            </w:pPr>
            <w:r>
              <w:rPr>
                <w:b/>
              </w:rPr>
              <w:t xml:space="preserve">11. </w:t>
            </w:r>
          </w:p>
        </w:tc>
        <w:tc>
          <w:tcPr>
            <w:tcW w:w="4618" w:type="dxa"/>
            <w:tcBorders>
              <w:top w:val="nil"/>
              <w:left w:val="single" w:sz="4" w:space="0" w:color="000000"/>
              <w:bottom w:val="single" w:sz="4" w:space="0" w:color="000000"/>
              <w:right w:val="single" w:sz="4" w:space="0" w:color="000000"/>
            </w:tcBorders>
            <w:vAlign w:val="center"/>
          </w:tcPr>
          <w:p w14:paraId="3CA41871" w14:textId="77777777" w:rsidR="002E01E6" w:rsidRDefault="001A0C5D">
            <w:pPr>
              <w:spacing w:after="57" w:line="241" w:lineRule="auto"/>
              <w:ind w:left="72" w:right="0" w:firstLine="0"/>
              <w:jc w:val="left"/>
            </w:pPr>
            <w:r>
              <w:t xml:space="preserve">Podmiot przetwarzający korzysta z usług tylko takich podmiotów zewnętrznych/podwykonawców, </w:t>
            </w:r>
          </w:p>
          <w:p w14:paraId="7E4A8E39" w14:textId="77777777" w:rsidR="002E01E6" w:rsidRDefault="001A0C5D">
            <w:pPr>
              <w:spacing w:after="38" w:line="259" w:lineRule="auto"/>
              <w:ind w:left="-19" w:right="0" w:firstLine="0"/>
              <w:jc w:val="left"/>
            </w:pPr>
            <w:r>
              <w:t xml:space="preserve">którzy zostali wcześniej przez niego sprawdzeni </w:t>
            </w:r>
          </w:p>
          <w:p w14:paraId="0D3F257C" w14:textId="77777777" w:rsidR="002E01E6" w:rsidRDefault="001A0C5D">
            <w:pPr>
              <w:spacing w:after="0" w:line="259" w:lineRule="auto"/>
              <w:ind w:left="72" w:right="0" w:firstLine="0"/>
              <w:jc w:val="left"/>
            </w:pPr>
            <w:r>
              <w:t xml:space="preserve">pod kątem zapewnienia odpowiedniego poziomu ochrony danych osobowych. W jaki sposób podmiot dokonuje weryfikacji tychże podmiotów? </w:t>
            </w:r>
          </w:p>
        </w:tc>
        <w:tc>
          <w:tcPr>
            <w:tcW w:w="3687" w:type="dxa"/>
            <w:tcBorders>
              <w:top w:val="nil"/>
              <w:left w:val="single" w:sz="4" w:space="0" w:color="000000"/>
              <w:bottom w:val="single" w:sz="4" w:space="0" w:color="000000"/>
              <w:right w:val="single" w:sz="4" w:space="0" w:color="000000"/>
            </w:tcBorders>
            <w:vAlign w:val="center"/>
          </w:tcPr>
          <w:p w14:paraId="4A8DB46D" w14:textId="77777777" w:rsidR="002E01E6" w:rsidRDefault="002E01E6">
            <w:pPr>
              <w:spacing w:after="0" w:line="259" w:lineRule="auto"/>
              <w:ind w:left="86" w:right="0" w:firstLine="0"/>
              <w:jc w:val="center"/>
            </w:pPr>
          </w:p>
        </w:tc>
      </w:tr>
      <w:tr w:rsidR="002E01E6" w14:paraId="5AB9586C" w14:textId="77777777">
        <w:trPr>
          <w:trHeight w:val="895"/>
        </w:trPr>
        <w:tc>
          <w:tcPr>
            <w:tcW w:w="440" w:type="dxa"/>
            <w:tcBorders>
              <w:top w:val="single" w:sz="4" w:space="0" w:color="000000"/>
              <w:left w:val="single" w:sz="4" w:space="0" w:color="000000"/>
              <w:bottom w:val="single" w:sz="4" w:space="0" w:color="000000"/>
              <w:right w:val="single" w:sz="4" w:space="0" w:color="000000"/>
            </w:tcBorders>
            <w:vAlign w:val="center"/>
          </w:tcPr>
          <w:p w14:paraId="3F590485" w14:textId="77777777" w:rsidR="002E01E6" w:rsidRDefault="001A0C5D">
            <w:pPr>
              <w:spacing w:after="0" w:line="259" w:lineRule="auto"/>
              <w:ind w:left="60" w:right="0" w:firstLine="0"/>
            </w:pPr>
            <w:r>
              <w:rPr>
                <w:b/>
              </w:rPr>
              <w:t xml:space="preserve">12. </w:t>
            </w:r>
          </w:p>
        </w:tc>
        <w:tc>
          <w:tcPr>
            <w:tcW w:w="4618" w:type="dxa"/>
            <w:tcBorders>
              <w:top w:val="single" w:sz="4" w:space="0" w:color="000000"/>
              <w:left w:val="single" w:sz="4" w:space="0" w:color="000000"/>
              <w:bottom w:val="single" w:sz="4" w:space="0" w:color="000000"/>
              <w:right w:val="single" w:sz="4" w:space="0" w:color="000000"/>
            </w:tcBorders>
            <w:vAlign w:val="center"/>
          </w:tcPr>
          <w:p w14:paraId="550F3D6E" w14:textId="77777777" w:rsidR="002E01E6" w:rsidRDefault="001A0C5D">
            <w:pPr>
              <w:spacing w:after="0" w:line="259" w:lineRule="auto"/>
              <w:ind w:left="-19" w:right="1" w:firstLine="91"/>
              <w:jc w:val="left"/>
            </w:pPr>
            <w:r>
              <w:t xml:space="preserve">Zastosowano środki kontroli dostępu fizycznego do budynku/budynków tylko dla autoryzowanego personelu. Proszę wymienić jakie. </w:t>
            </w:r>
          </w:p>
        </w:tc>
        <w:tc>
          <w:tcPr>
            <w:tcW w:w="3687" w:type="dxa"/>
            <w:tcBorders>
              <w:top w:val="single" w:sz="4" w:space="0" w:color="000000"/>
              <w:left w:val="single" w:sz="4" w:space="0" w:color="000000"/>
              <w:bottom w:val="single" w:sz="4" w:space="0" w:color="000000"/>
              <w:right w:val="single" w:sz="4" w:space="0" w:color="000000"/>
            </w:tcBorders>
            <w:vAlign w:val="center"/>
          </w:tcPr>
          <w:p w14:paraId="44B47A01" w14:textId="77777777" w:rsidR="002E01E6" w:rsidRDefault="002E01E6">
            <w:pPr>
              <w:spacing w:after="0" w:line="259" w:lineRule="auto"/>
              <w:ind w:left="86" w:right="0" w:firstLine="0"/>
              <w:jc w:val="center"/>
            </w:pPr>
          </w:p>
        </w:tc>
      </w:tr>
      <w:tr w:rsidR="002E01E6" w14:paraId="28592ADB" w14:textId="77777777">
        <w:trPr>
          <w:trHeight w:val="953"/>
        </w:trPr>
        <w:tc>
          <w:tcPr>
            <w:tcW w:w="440" w:type="dxa"/>
            <w:tcBorders>
              <w:top w:val="single" w:sz="4" w:space="0" w:color="000000"/>
              <w:left w:val="single" w:sz="4" w:space="0" w:color="000000"/>
              <w:bottom w:val="single" w:sz="4" w:space="0" w:color="000000"/>
              <w:right w:val="single" w:sz="4" w:space="0" w:color="000000"/>
            </w:tcBorders>
            <w:vAlign w:val="center"/>
          </w:tcPr>
          <w:p w14:paraId="1381FBD5" w14:textId="77777777" w:rsidR="002E01E6" w:rsidRDefault="001A0C5D">
            <w:pPr>
              <w:spacing w:after="0" w:line="259" w:lineRule="auto"/>
              <w:ind w:left="60" w:right="0" w:firstLine="0"/>
            </w:pPr>
            <w:r>
              <w:rPr>
                <w:b/>
              </w:rPr>
              <w:t xml:space="preserve">13. </w:t>
            </w:r>
          </w:p>
        </w:tc>
        <w:tc>
          <w:tcPr>
            <w:tcW w:w="4618" w:type="dxa"/>
            <w:tcBorders>
              <w:top w:val="single" w:sz="4" w:space="0" w:color="000000"/>
              <w:left w:val="single" w:sz="4" w:space="0" w:color="000000"/>
              <w:bottom w:val="single" w:sz="4" w:space="0" w:color="000000"/>
              <w:right w:val="single" w:sz="4" w:space="0" w:color="000000"/>
            </w:tcBorders>
          </w:tcPr>
          <w:p w14:paraId="7CA6D0A0" w14:textId="77777777" w:rsidR="002E01E6" w:rsidRDefault="001A0C5D">
            <w:pPr>
              <w:spacing w:after="0" w:line="259" w:lineRule="auto"/>
              <w:ind w:left="-19" w:right="0" w:firstLine="91"/>
              <w:jc w:val="left"/>
            </w:pPr>
            <w:r>
              <w:t xml:space="preserve">Zapewniono fizyczne oddzielenie środków przetwarzania informacji zarządzanych przez organizację od tych, które należą do innych organizacji. </w:t>
            </w:r>
          </w:p>
        </w:tc>
        <w:tc>
          <w:tcPr>
            <w:tcW w:w="3687" w:type="dxa"/>
            <w:tcBorders>
              <w:top w:val="single" w:sz="4" w:space="0" w:color="000000"/>
              <w:left w:val="single" w:sz="4" w:space="0" w:color="000000"/>
              <w:bottom w:val="single" w:sz="4" w:space="0" w:color="000000"/>
              <w:right w:val="single" w:sz="4" w:space="0" w:color="000000"/>
            </w:tcBorders>
            <w:vAlign w:val="center"/>
          </w:tcPr>
          <w:p w14:paraId="269E7772" w14:textId="77777777" w:rsidR="002E01E6" w:rsidRDefault="002E01E6">
            <w:pPr>
              <w:spacing w:after="0" w:line="259" w:lineRule="auto"/>
              <w:ind w:left="86" w:right="0" w:firstLine="0"/>
              <w:jc w:val="center"/>
            </w:pPr>
          </w:p>
        </w:tc>
      </w:tr>
      <w:tr w:rsidR="002E01E6" w14:paraId="1D965053" w14:textId="77777777">
        <w:trPr>
          <w:trHeight w:val="1273"/>
        </w:trPr>
        <w:tc>
          <w:tcPr>
            <w:tcW w:w="440" w:type="dxa"/>
            <w:tcBorders>
              <w:top w:val="single" w:sz="4" w:space="0" w:color="000000"/>
              <w:left w:val="single" w:sz="4" w:space="0" w:color="000000"/>
              <w:bottom w:val="single" w:sz="4" w:space="0" w:color="000000"/>
              <w:right w:val="single" w:sz="4" w:space="0" w:color="000000"/>
            </w:tcBorders>
            <w:vAlign w:val="center"/>
          </w:tcPr>
          <w:p w14:paraId="7FCDD03F" w14:textId="77777777" w:rsidR="002E01E6" w:rsidRDefault="001A0C5D">
            <w:pPr>
              <w:spacing w:after="0" w:line="259" w:lineRule="auto"/>
              <w:ind w:left="60" w:right="0" w:firstLine="0"/>
            </w:pPr>
            <w:r>
              <w:rPr>
                <w:b/>
              </w:rPr>
              <w:t xml:space="preserve">14. </w:t>
            </w:r>
          </w:p>
        </w:tc>
        <w:tc>
          <w:tcPr>
            <w:tcW w:w="4618" w:type="dxa"/>
            <w:tcBorders>
              <w:top w:val="single" w:sz="4" w:space="0" w:color="000000"/>
              <w:left w:val="single" w:sz="4" w:space="0" w:color="000000"/>
              <w:bottom w:val="single" w:sz="4" w:space="0" w:color="000000"/>
              <w:right w:val="single" w:sz="4" w:space="0" w:color="000000"/>
            </w:tcBorders>
          </w:tcPr>
          <w:p w14:paraId="15BB060A" w14:textId="77777777" w:rsidR="002E01E6" w:rsidRDefault="001A0C5D">
            <w:pPr>
              <w:spacing w:after="39" w:line="239" w:lineRule="auto"/>
              <w:ind w:left="72" w:right="0" w:firstLine="0"/>
              <w:jc w:val="left"/>
            </w:pPr>
            <w:r>
              <w:t xml:space="preserve">Dostęp do pomieszczeń pozostających w dyspozycji podmiotu przetwarzającego po </w:t>
            </w:r>
          </w:p>
          <w:p w14:paraId="42E35891" w14:textId="77777777" w:rsidR="002E01E6" w:rsidRDefault="001A0C5D">
            <w:pPr>
              <w:spacing w:after="0" w:line="259" w:lineRule="auto"/>
              <w:ind w:left="72" w:right="0" w:hanging="91"/>
              <w:jc w:val="left"/>
            </w:pPr>
            <w:r>
              <w:t xml:space="preserve">godzinach pracy nie jest możliwy dla osób trzecich (firma sprzątająca, ochrona), bądź dostęp ten jest szczegółowo nadzorowany (jak?). </w:t>
            </w:r>
          </w:p>
        </w:tc>
        <w:tc>
          <w:tcPr>
            <w:tcW w:w="3687" w:type="dxa"/>
            <w:tcBorders>
              <w:top w:val="single" w:sz="4" w:space="0" w:color="000000"/>
              <w:left w:val="single" w:sz="4" w:space="0" w:color="000000"/>
              <w:bottom w:val="single" w:sz="4" w:space="0" w:color="000000"/>
              <w:right w:val="single" w:sz="4" w:space="0" w:color="000000"/>
            </w:tcBorders>
            <w:vAlign w:val="center"/>
          </w:tcPr>
          <w:p w14:paraId="26C98F97" w14:textId="77777777" w:rsidR="002E01E6" w:rsidRDefault="002E01E6">
            <w:pPr>
              <w:spacing w:after="0" w:line="259" w:lineRule="auto"/>
              <w:ind w:left="86" w:right="0" w:firstLine="0"/>
              <w:jc w:val="center"/>
            </w:pPr>
          </w:p>
        </w:tc>
      </w:tr>
      <w:tr w:rsidR="002E01E6" w14:paraId="673CB25F" w14:textId="77777777">
        <w:trPr>
          <w:trHeight w:val="698"/>
        </w:trPr>
        <w:tc>
          <w:tcPr>
            <w:tcW w:w="440" w:type="dxa"/>
            <w:tcBorders>
              <w:top w:val="single" w:sz="4" w:space="0" w:color="000000"/>
              <w:left w:val="single" w:sz="4" w:space="0" w:color="000000"/>
              <w:bottom w:val="single" w:sz="4" w:space="0" w:color="000000"/>
              <w:right w:val="single" w:sz="4" w:space="0" w:color="000000"/>
            </w:tcBorders>
            <w:vAlign w:val="center"/>
          </w:tcPr>
          <w:p w14:paraId="2A944A09" w14:textId="77777777" w:rsidR="002E01E6" w:rsidRDefault="001A0C5D">
            <w:pPr>
              <w:spacing w:after="0" w:line="259" w:lineRule="auto"/>
              <w:ind w:left="60" w:right="0" w:firstLine="0"/>
            </w:pPr>
            <w:r>
              <w:rPr>
                <w:b/>
              </w:rPr>
              <w:t xml:space="preserve">15. </w:t>
            </w:r>
          </w:p>
        </w:tc>
        <w:tc>
          <w:tcPr>
            <w:tcW w:w="4618" w:type="dxa"/>
            <w:tcBorders>
              <w:top w:val="single" w:sz="4" w:space="0" w:color="000000"/>
              <w:left w:val="single" w:sz="4" w:space="0" w:color="000000"/>
              <w:bottom w:val="single" w:sz="4" w:space="0" w:color="000000"/>
              <w:right w:val="single" w:sz="4" w:space="0" w:color="000000"/>
            </w:tcBorders>
          </w:tcPr>
          <w:p w14:paraId="15E8F27F" w14:textId="77777777" w:rsidR="002E01E6" w:rsidRDefault="001A0C5D">
            <w:pPr>
              <w:spacing w:after="0" w:line="259" w:lineRule="auto"/>
              <w:ind w:left="-19" w:right="613" w:firstLine="91"/>
            </w:pPr>
            <w:r>
              <w:t xml:space="preserve">Każdy pracownik pracujący w systemie </w:t>
            </w:r>
            <w:proofErr w:type="spellStart"/>
            <w:r>
              <w:t>informatycznymotrzymuje</w:t>
            </w:r>
            <w:proofErr w:type="spellEnd"/>
            <w:r>
              <w:t xml:space="preserve"> indywidualny identyfikator do systemów informatycznych? </w:t>
            </w:r>
          </w:p>
        </w:tc>
        <w:tc>
          <w:tcPr>
            <w:tcW w:w="3687" w:type="dxa"/>
            <w:tcBorders>
              <w:top w:val="single" w:sz="4" w:space="0" w:color="000000"/>
              <w:left w:val="single" w:sz="4" w:space="0" w:color="000000"/>
              <w:bottom w:val="single" w:sz="4" w:space="0" w:color="000000"/>
              <w:right w:val="single" w:sz="4" w:space="0" w:color="000000"/>
            </w:tcBorders>
            <w:vAlign w:val="center"/>
          </w:tcPr>
          <w:p w14:paraId="24ABA098" w14:textId="77777777" w:rsidR="002E01E6" w:rsidRDefault="002E01E6">
            <w:pPr>
              <w:spacing w:after="0" w:line="259" w:lineRule="auto"/>
              <w:ind w:left="86" w:right="0" w:firstLine="0"/>
              <w:jc w:val="center"/>
            </w:pPr>
          </w:p>
        </w:tc>
      </w:tr>
      <w:tr w:rsidR="002E01E6" w14:paraId="58D6109F" w14:textId="77777777">
        <w:trPr>
          <w:trHeight w:val="931"/>
        </w:trPr>
        <w:tc>
          <w:tcPr>
            <w:tcW w:w="440" w:type="dxa"/>
            <w:tcBorders>
              <w:top w:val="single" w:sz="4" w:space="0" w:color="000000"/>
              <w:left w:val="single" w:sz="4" w:space="0" w:color="000000"/>
              <w:bottom w:val="single" w:sz="4" w:space="0" w:color="000000"/>
              <w:right w:val="single" w:sz="4" w:space="0" w:color="000000"/>
            </w:tcBorders>
            <w:vAlign w:val="center"/>
          </w:tcPr>
          <w:p w14:paraId="1E93C779" w14:textId="77777777" w:rsidR="002E01E6" w:rsidRDefault="001A0C5D">
            <w:pPr>
              <w:spacing w:after="0" w:line="259" w:lineRule="auto"/>
              <w:ind w:left="60" w:right="0" w:firstLine="0"/>
            </w:pPr>
            <w:r>
              <w:rPr>
                <w:b/>
              </w:rPr>
              <w:t xml:space="preserve">16. </w:t>
            </w:r>
          </w:p>
        </w:tc>
        <w:tc>
          <w:tcPr>
            <w:tcW w:w="4618" w:type="dxa"/>
            <w:tcBorders>
              <w:top w:val="single" w:sz="4" w:space="0" w:color="000000"/>
              <w:left w:val="single" w:sz="4" w:space="0" w:color="000000"/>
              <w:bottom w:val="single" w:sz="4" w:space="0" w:color="000000"/>
              <w:right w:val="single" w:sz="4" w:space="0" w:color="000000"/>
            </w:tcBorders>
          </w:tcPr>
          <w:p w14:paraId="26582215" w14:textId="77777777" w:rsidR="002E01E6" w:rsidRDefault="001A0C5D">
            <w:pPr>
              <w:spacing w:after="0" w:line="259" w:lineRule="auto"/>
              <w:ind w:left="-19" w:right="0" w:firstLine="91"/>
              <w:jc w:val="left"/>
            </w:pPr>
            <w:r>
              <w:t xml:space="preserve">Systemy informatyczne zapewniają wymuszanie na użytkownikach okresowej zmiany haseł oraz zmian w razie zaistniałej potrzeby. Jeśli tak, co ile dni. </w:t>
            </w:r>
          </w:p>
        </w:tc>
        <w:tc>
          <w:tcPr>
            <w:tcW w:w="3687" w:type="dxa"/>
            <w:tcBorders>
              <w:top w:val="single" w:sz="4" w:space="0" w:color="000000"/>
              <w:left w:val="single" w:sz="4" w:space="0" w:color="000000"/>
              <w:bottom w:val="single" w:sz="4" w:space="0" w:color="000000"/>
              <w:right w:val="single" w:sz="4" w:space="0" w:color="000000"/>
            </w:tcBorders>
            <w:vAlign w:val="center"/>
          </w:tcPr>
          <w:p w14:paraId="1E205127" w14:textId="77777777" w:rsidR="002E01E6" w:rsidRDefault="002E01E6">
            <w:pPr>
              <w:spacing w:after="0" w:line="259" w:lineRule="auto"/>
              <w:ind w:left="86" w:right="0" w:firstLine="0"/>
              <w:jc w:val="center"/>
            </w:pPr>
          </w:p>
        </w:tc>
      </w:tr>
      <w:tr w:rsidR="002E01E6" w14:paraId="2305F3D2" w14:textId="77777777">
        <w:trPr>
          <w:trHeight w:val="955"/>
        </w:trPr>
        <w:tc>
          <w:tcPr>
            <w:tcW w:w="440" w:type="dxa"/>
            <w:tcBorders>
              <w:top w:val="single" w:sz="4" w:space="0" w:color="000000"/>
              <w:left w:val="single" w:sz="4" w:space="0" w:color="000000"/>
              <w:bottom w:val="single" w:sz="4" w:space="0" w:color="000000"/>
              <w:right w:val="single" w:sz="4" w:space="0" w:color="000000"/>
            </w:tcBorders>
            <w:vAlign w:val="center"/>
          </w:tcPr>
          <w:p w14:paraId="27487A3B" w14:textId="77777777" w:rsidR="002E01E6" w:rsidRDefault="001A0C5D">
            <w:pPr>
              <w:spacing w:after="0" w:line="259" w:lineRule="auto"/>
              <w:ind w:left="60" w:right="0" w:firstLine="0"/>
            </w:pPr>
            <w:r>
              <w:rPr>
                <w:b/>
              </w:rPr>
              <w:t xml:space="preserve">17. </w:t>
            </w:r>
          </w:p>
        </w:tc>
        <w:tc>
          <w:tcPr>
            <w:tcW w:w="4618" w:type="dxa"/>
            <w:tcBorders>
              <w:top w:val="single" w:sz="4" w:space="0" w:color="000000"/>
              <w:left w:val="single" w:sz="4" w:space="0" w:color="000000"/>
              <w:bottom w:val="single" w:sz="4" w:space="0" w:color="000000"/>
              <w:right w:val="single" w:sz="4" w:space="0" w:color="000000"/>
            </w:tcBorders>
          </w:tcPr>
          <w:p w14:paraId="2285F470" w14:textId="77777777" w:rsidR="002E01E6" w:rsidRDefault="001A0C5D">
            <w:pPr>
              <w:spacing w:after="0" w:line="302" w:lineRule="auto"/>
              <w:ind w:left="-19" w:right="14" w:firstLine="91"/>
              <w:jc w:val="left"/>
            </w:pPr>
            <w:r>
              <w:t xml:space="preserve">Pracownicy zostali zobowiązani do zabezpieczania nieużywanych w danym </w:t>
            </w:r>
          </w:p>
          <w:p w14:paraId="07FF3FB6" w14:textId="77777777" w:rsidR="002E01E6" w:rsidRDefault="001A0C5D">
            <w:pPr>
              <w:spacing w:after="0" w:line="259" w:lineRule="auto"/>
              <w:ind w:left="72" w:right="0" w:firstLine="0"/>
              <w:jc w:val="left"/>
            </w:pPr>
            <w:r>
              <w:t xml:space="preserve">momencie systemów poprzez blokadę ekranu lub w inny równoważny sposób (jaki?) </w:t>
            </w:r>
          </w:p>
        </w:tc>
        <w:tc>
          <w:tcPr>
            <w:tcW w:w="3687" w:type="dxa"/>
            <w:tcBorders>
              <w:top w:val="single" w:sz="4" w:space="0" w:color="000000"/>
              <w:left w:val="single" w:sz="4" w:space="0" w:color="000000"/>
              <w:bottom w:val="single" w:sz="4" w:space="0" w:color="000000"/>
              <w:right w:val="single" w:sz="4" w:space="0" w:color="000000"/>
            </w:tcBorders>
            <w:vAlign w:val="center"/>
          </w:tcPr>
          <w:p w14:paraId="663BE67B" w14:textId="77777777" w:rsidR="002E01E6" w:rsidRDefault="002E01E6">
            <w:pPr>
              <w:spacing w:after="0" w:line="259" w:lineRule="auto"/>
              <w:ind w:left="86" w:right="0" w:firstLine="0"/>
              <w:jc w:val="center"/>
            </w:pPr>
          </w:p>
        </w:tc>
      </w:tr>
      <w:tr w:rsidR="002E01E6" w14:paraId="7C922779" w14:textId="77777777">
        <w:trPr>
          <w:trHeight w:val="1160"/>
        </w:trPr>
        <w:tc>
          <w:tcPr>
            <w:tcW w:w="440" w:type="dxa"/>
            <w:tcBorders>
              <w:top w:val="single" w:sz="4" w:space="0" w:color="000000"/>
              <w:left w:val="single" w:sz="4" w:space="0" w:color="000000"/>
              <w:bottom w:val="single" w:sz="4" w:space="0" w:color="000000"/>
              <w:right w:val="single" w:sz="4" w:space="0" w:color="000000"/>
            </w:tcBorders>
            <w:vAlign w:val="center"/>
          </w:tcPr>
          <w:p w14:paraId="366791C9" w14:textId="77777777" w:rsidR="002E01E6" w:rsidRDefault="001A0C5D">
            <w:pPr>
              <w:spacing w:after="0" w:line="259" w:lineRule="auto"/>
              <w:ind w:left="60" w:right="0" w:firstLine="0"/>
            </w:pPr>
            <w:r>
              <w:rPr>
                <w:b/>
              </w:rPr>
              <w:t xml:space="preserve">18. </w:t>
            </w:r>
          </w:p>
        </w:tc>
        <w:tc>
          <w:tcPr>
            <w:tcW w:w="4618" w:type="dxa"/>
            <w:tcBorders>
              <w:top w:val="single" w:sz="4" w:space="0" w:color="000000"/>
              <w:left w:val="single" w:sz="4" w:space="0" w:color="000000"/>
              <w:bottom w:val="single" w:sz="4" w:space="0" w:color="000000"/>
              <w:right w:val="single" w:sz="4" w:space="0" w:color="000000"/>
            </w:tcBorders>
          </w:tcPr>
          <w:p w14:paraId="3E50A556" w14:textId="77777777" w:rsidR="002E01E6" w:rsidRDefault="001A0C5D">
            <w:pPr>
              <w:spacing w:after="2" w:line="241" w:lineRule="auto"/>
              <w:ind w:left="72" w:right="0" w:firstLine="0"/>
            </w:pPr>
            <w:r>
              <w:t xml:space="preserve">Pracownicy zostali zobowiązani do niezwłocznego odbierania z drukarek wydruków zawierających </w:t>
            </w:r>
          </w:p>
          <w:p w14:paraId="36E39B80" w14:textId="77777777" w:rsidR="002E01E6" w:rsidRDefault="001A0C5D">
            <w:pPr>
              <w:spacing w:after="0" w:line="259" w:lineRule="auto"/>
              <w:ind w:left="72" w:right="0" w:hanging="91"/>
              <w:jc w:val="left"/>
            </w:pPr>
            <w:r>
              <w:t xml:space="preserve">dane osobowe lub inne poufne informacje. Czy wskazana zasada jest przestrzegana przez pracowników?  </w:t>
            </w:r>
          </w:p>
        </w:tc>
        <w:tc>
          <w:tcPr>
            <w:tcW w:w="3687" w:type="dxa"/>
            <w:tcBorders>
              <w:top w:val="single" w:sz="4" w:space="0" w:color="000000"/>
              <w:left w:val="single" w:sz="4" w:space="0" w:color="000000"/>
              <w:bottom w:val="single" w:sz="4" w:space="0" w:color="000000"/>
              <w:right w:val="single" w:sz="4" w:space="0" w:color="000000"/>
            </w:tcBorders>
            <w:vAlign w:val="center"/>
          </w:tcPr>
          <w:p w14:paraId="54D14D5F" w14:textId="77777777" w:rsidR="002E01E6" w:rsidRDefault="002E01E6">
            <w:pPr>
              <w:spacing w:after="0" w:line="259" w:lineRule="auto"/>
              <w:ind w:left="86" w:right="0" w:firstLine="0"/>
              <w:jc w:val="center"/>
            </w:pPr>
          </w:p>
        </w:tc>
      </w:tr>
      <w:tr w:rsidR="002E01E6" w14:paraId="764EF1FD" w14:textId="77777777">
        <w:trPr>
          <w:trHeight w:val="701"/>
        </w:trPr>
        <w:tc>
          <w:tcPr>
            <w:tcW w:w="440" w:type="dxa"/>
            <w:tcBorders>
              <w:top w:val="single" w:sz="4" w:space="0" w:color="000000"/>
              <w:left w:val="single" w:sz="4" w:space="0" w:color="000000"/>
              <w:bottom w:val="single" w:sz="4" w:space="0" w:color="000000"/>
              <w:right w:val="single" w:sz="4" w:space="0" w:color="000000"/>
            </w:tcBorders>
            <w:vAlign w:val="center"/>
          </w:tcPr>
          <w:p w14:paraId="0E0157BA" w14:textId="77777777" w:rsidR="002E01E6" w:rsidRDefault="001A0C5D">
            <w:pPr>
              <w:spacing w:after="0" w:line="259" w:lineRule="auto"/>
              <w:ind w:left="60" w:right="0" w:firstLine="0"/>
            </w:pPr>
            <w:r>
              <w:rPr>
                <w:b/>
              </w:rPr>
              <w:t xml:space="preserve">19. </w:t>
            </w:r>
          </w:p>
        </w:tc>
        <w:tc>
          <w:tcPr>
            <w:tcW w:w="4618" w:type="dxa"/>
            <w:tcBorders>
              <w:top w:val="single" w:sz="4" w:space="0" w:color="000000"/>
              <w:left w:val="single" w:sz="4" w:space="0" w:color="000000"/>
              <w:bottom w:val="single" w:sz="4" w:space="0" w:color="000000"/>
              <w:right w:val="single" w:sz="4" w:space="0" w:color="000000"/>
            </w:tcBorders>
          </w:tcPr>
          <w:p w14:paraId="648F3D54" w14:textId="77777777" w:rsidR="002E01E6" w:rsidRDefault="001A0C5D">
            <w:pPr>
              <w:spacing w:after="0" w:line="259" w:lineRule="auto"/>
              <w:ind w:left="-19" w:right="0" w:firstLine="91"/>
              <w:jc w:val="left"/>
            </w:pPr>
            <w:r>
              <w:t xml:space="preserve">W organizacji jest stosowana polityka tzw. „czystego biurka”. Jeśli nie proszę podać uzasadnienie. </w:t>
            </w:r>
          </w:p>
        </w:tc>
        <w:tc>
          <w:tcPr>
            <w:tcW w:w="3687" w:type="dxa"/>
            <w:tcBorders>
              <w:top w:val="single" w:sz="4" w:space="0" w:color="000000"/>
              <w:left w:val="single" w:sz="4" w:space="0" w:color="000000"/>
              <w:bottom w:val="single" w:sz="4" w:space="0" w:color="000000"/>
              <w:right w:val="single" w:sz="4" w:space="0" w:color="000000"/>
            </w:tcBorders>
            <w:vAlign w:val="center"/>
          </w:tcPr>
          <w:p w14:paraId="6630B9A6" w14:textId="77777777" w:rsidR="002E01E6" w:rsidRDefault="002E01E6">
            <w:pPr>
              <w:spacing w:after="0" w:line="259" w:lineRule="auto"/>
              <w:ind w:left="86" w:right="0" w:firstLine="0"/>
              <w:jc w:val="center"/>
            </w:pPr>
          </w:p>
        </w:tc>
      </w:tr>
      <w:tr w:rsidR="002E01E6" w14:paraId="0B6274B5" w14:textId="77777777">
        <w:trPr>
          <w:trHeight w:val="1270"/>
        </w:trPr>
        <w:tc>
          <w:tcPr>
            <w:tcW w:w="440" w:type="dxa"/>
            <w:tcBorders>
              <w:top w:val="single" w:sz="4" w:space="0" w:color="000000"/>
              <w:left w:val="single" w:sz="4" w:space="0" w:color="000000"/>
              <w:bottom w:val="single" w:sz="4" w:space="0" w:color="000000"/>
              <w:right w:val="single" w:sz="4" w:space="0" w:color="000000"/>
            </w:tcBorders>
            <w:vAlign w:val="center"/>
          </w:tcPr>
          <w:p w14:paraId="4DA66B33" w14:textId="77777777" w:rsidR="002E01E6" w:rsidRDefault="001A0C5D">
            <w:pPr>
              <w:spacing w:after="0" w:line="259" w:lineRule="auto"/>
              <w:ind w:left="60" w:right="0" w:firstLine="0"/>
            </w:pPr>
            <w:r>
              <w:rPr>
                <w:b/>
              </w:rPr>
              <w:t xml:space="preserve">20. </w:t>
            </w:r>
          </w:p>
        </w:tc>
        <w:tc>
          <w:tcPr>
            <w:tcW w:w="4618" w:type="dxa"/>
            <w:tcBorders>
              <w:top w:val="single" w:sz="4" w:space="0" w:color="000000"/>
              <w:left w:val="single" w:sz="4" w:space="0" w:color="000000"/>
              <w:bottom w:val="single" w:sz="4" w:space="0" w:color="000000"/>
              <w:right w:val="single" w:sz="4" w:space="0" w:color="000000"/>
            </w:tcBorders>
          </w:tcPr>
          <w:p w14:paraId="046B59C6" w14:textId="77777777" w:rsidR="002E01E6" w:rsidRDefault="001A0C5D">
            <w:pPr>
              <w:spacing w:after="34" w:line="241" w:lineRule="auto"/>
              <w:ind w:left="72" w:right="0" w:firstLine="0"/>
              <w:jc w:val="left"/>
            </w:pPr>
            <w:r>
              <w:t xml:space="preserve">Dane osobowe gromadzone w formie papierowej, po godzinach pracy organizacji, przechowywane </w:t>
            </w:r>
          </w:p>
          <w:p w14:paraId="255FB708" w14:textId="77777777" w:rsidR="002E01E6" w:rsidRDefault="001A0C5D">
            <w:pPr>
              <w:spacing w:after="0" w:line="259" w:lineRule="auto"/>
              <w:ind w:left="72" w:right="0" w:hanging="91"/>
              <w:jc w:val="left"/>
            </w:pPr>
            <w:r>
              <w:t xml:space="preserve">są w zamykanych szafach/szafkach/szufladach bez możliwości dostępu do nich osób nieupoważnionych. </w:t>
            </w:r>
          </w:p>
        </w:tc>
        <w:tc>
          <w:tcPr>
            <w:tcW w:w="3687" w:type="dxa"/>
            <w:tcBorders>
              <w:top w:val="single" w:sz="4" w:space="0" w:color="000000"/>
              <w:left w:val="single" w:sz="4" w:space="0" w:color="000000"/>
              <w:bottom w:val="single" w:sz="4" w:space="0" w:color="000000"/>
              <w:right w:val="single" w:sz="4" w:space="0" w:color="000000"/>
            </w:tcBorders>
            <w:vAlign w:val="center"/>
          </w:tcPr>
          <w:p w14:paraId="63FD66ED" w14:textId="77777777" w:rsidR="002E01E6" w:rsidRDefault="002E01E6">
            <w:pPr>
              <w:spacing w:after="0" w:line="259" w:lineRule="auto"/>
              <w:ind w:left="86" w:right="0" w:firstLine="0"/>
              <w:jc w:val="center"/>
            </w:pPr>
          </w:p>
        </w:tc>
      </w:tr>
      <w:tr w:rsidR="002E01E6" w14:paraId="544E64C2" w14:textId="77777777">
        <w:trPr>
          <w:trHeight w:val="638"/>
        </w:trPr>
        <w:tc>
          <w:tcPr>
            <w:tcW w:w="440" w:type="dxa"/>
            <w:tcBorders>
              <w:top w:val="single" w:sz="4" w:space="0" w:color="000000"/>
              <w:left w:val="single" w:sz="4" w:space="0" w:color="000000"/>
              <w:bottom w:val="single" w:sz="4" w:space="0" w:color="000000"/>
              <w:right w:val="single" w:sz="4" w:space="0" w:color="000000"/>
            </w:tcBorders>
            <w:vAlign w:val="center"/>
          </w:tcPr>
          <w:p w14:paraId="5B23F8BA" w14:textId="77777777" w:rsidR="002E01E6" w:rsidRDefault="001A0C5D">
            <w:pPr>
              <w:spacing w:after="0" w:line="259" w:lineRule="auto"/>
              <w:ind w:left="60" w:right="0" w:firstLine="0"/>
            </w:pPr>
            <w:r>
              <w:rPr>
                <w:b/>
              </w:rPr>
              <w:lastRenderedPageBreak/>
              <w:t xml:space="preserve">21. </w:t>
            </w:r>
          </w:p>
        </w:tc>
        <w:tc>
          <w:tcPr>
            <w:tcW w:w="4618" w:type="dxa"/>
            <w:tcBorders>
              <w:top w:val="single" w:sz="4" w:space="0" w:color="000000"/>
              <w:left w:val="single" w:sz="4" w:space="0" w:color="000000"/>
              <w:bottom w:val="single" w:sz="4" w:space="0" w:color="000000"/>
              <w:right w:val="single" w:sz="4" w:space="0" w:color="000000"/>
            </w:tcBorders>
          </w:tcPr>
          <w:p w14:paraId="0E09E186" w14:textId="77777777" w:rsidR="002E01E6" w:rsidRDefault="001A0C5D">
            <w:pPr>
              <w:spacing w:after="0" w:line="259" w:lineRule="auto"/>
              <w:ind w:left="72" w:right="0" w:firstLine="0"/>
              <w:jc w:val="left"/>
            </w:pPr>
            <w:r>
              <w:t xml:space="preserve">Zapewniono oprogramowanie antywirusowe na </w:t>
            </w:r>
          </w:p>
          <w:p w14:paraId="2C1D7F03" w14:textId="77777777" w:rsidR="002E01E6" w:rsidRDefault="002E01E6">
            <w:pPr>
              <w:spacing w:after="0" w:line="259" w:lineRule="auto"/>
              <w:ind w:left="-19" w:right="0" w:firstLine="0"/>
              <w:jc w:val="left"/>
            </w:pPr>
          </w:p>
          <w:p w14:paraId="029E6BD0" w14:textId="77777777" w:rsidR="002E01E6" w:rsidRDefault="001A0C5D">
            <w:pPr>
              <w:spacing w:after="0" w:line="259" w:lineRule="auto"/>
              <w:ind w:left="72" w:right="0" w:firstLine="0"/>
              <w:jc w:val="left"/>
            </w:pPr>
            <w:r>
              <w:t xml:space="preserve">wszystkich stacjach roboczych </w:t>
            </w:r>
          </w:p>
        </w:tc>
        <w:tc>
          <w:tcPr>
            <w:tcW w:w="3687" w:type="dxa"/>
            <w:tcBorders>
              <w:top w:val="single" w:sz="4" w:space="0" w:color="000000"/>
              <w:left w:val="single" w:sz="4" w:space="0" w:color="000000"/>
              <w:bottom w:val="single" w:sz="4" w:space="0" w:color="000000"/>
              <w:right w:val="single" w:sz="4" w:space="0" w:color="000000"/>
            </w:tcBorders>
            <w:vAlign w:val="center"/>
          </w:tcPr>
          <w:p w14:paraId="129AB640" w14:textId="77777777" w:rsidR="002E01E6" w:rsidRDefault="002E01E6">
            <w:pPr>
              <w:spacing w:after="0" w:line="259" w:lineRule="auto"/>
              <w:ind w:left="86" w:right="0" w:firstLine="0"/>
              <w:jc w:val="center"/>
            </w:pPr>
          </w:p>
        </w:tc>
      </w:tr>
      <w:tr w:rsidR="002E01E6" w14:paraId="79F23C3D" w14:textId="77777777">
        <w:trPr>
          <w:trHeight w:val="701"/>
        </w:trPr>
        <w:tc>
          <w:tcPr>
            <w:tcW w:w="440" w:type="dxa"/>
            <w:tcBorders>
              <w:top w:val="single" w:sz="4" w:space="0" w:color="000000"/>
              <w:left w:val="single" w:sz="4" w:space="0" w:color="000000"/>
              <w:bottom w:val="single" w:sz="4" w:space="0" w:color="000000"/>
              <w:right w:val="single" w:sz="4" w:space="0" w:color="000000"/>
            </w:tcBorders>
            <w:vAlign w:val="center"/>
          </w:tcPr>
          <w:p w14:paraId="5E7C3719" w14:textId="77777777" w:rsidR="002E01E6" w:rsidRDefault="001A0C5D">
            <w:pPr>
              <w:spacing w:after="0" w:line="259" w:lineRule="auto"/>
              <w:ind w:left="60" w:right="0" w:firstLine="0"/>
            </w:pPr>
            <w:r>
              <w:rPr>
                <w:b/>
              </w:rPr>
              <w:t xml:space="preserve">22. </w:t>
            </w:r>
          </w:p>
        </w:tc>
        <w:tc>
          <w:tcPr>
            <w:tcW w:w="4618" w:type="dxa"/>
            <w:tcBorders>
              <w:top w:val="single" w:sz="4" w:space="0" w:color="000000"/>
              <w:left w:val="single" w:sz="4" w:space="0" w:color="000000"/>
              <w:bottom w:val="single" w:sz="4" w:space="0" w:color="000000"/>
              <w:right w:val="single" w:sz="4" w:space="0" w:color="000000"/>
            </w:tcBorders>
          </w:tcPr>
          <w:p w14:paraId="5E5AA501" w14:textId="77777777" w:rsidR="002E01E6" w:rsidRDefault="001A0C5D">
            <w:pPr>
              <w:spacing w:after="0" w:line="259" w:lineRule="auto"/>
              <w:ind w:left="-19" w:right="0" w:firstLine="91"/>
              <w:jc w:val="left"/>
            </w:pPr>
            <w:r>
              <w:t xml:space="preserve">Oprogramowanie, z którego korzysta Podmiot przetwarzający, posiada licencję i jest na bieżąco aktualizowane. </w:t>
            </w:r>
          </w:p>
        </w:tc>
        <w:tc>
          <w:tcPr>
            <w:tcW w:w="3687" w:type="dxa"/>
            <w:tcBorders>
              <w:top w:val="single" w:sz="4" w:space="0" w:color="000000"/>
              <w:left w:val="single" w:sz="4" w:space="0" w:color="000000"/>
              <w:bottom w:val="single" w:sz="4" w:space="0" w:color="000000"/>
              <w:right w:val="single" w:sz="4" w:space="0" w:color="000000"/>
            </w:tcBorders>
            <w:vAlign w:val="center"/>
          </w:tcPr>
          <w:p w14:paraId="5678F8EB" w14:textId="77777777" w:rsidR="002E01E6" w:rsidRDefault="002E01E6">
            <w:pPr>
              <w:spacing w:after="0" w:line="259" w:lineRule="auto"/>
              <w:ind w:left="86" w:right="0" w:firstLine="0"/>
              <w:jc w:val="center"/>
            </w:pPr>
          </w:p>
        </w:tc>
      </w:tr>
      <w:tr w:rsidR="002E01E6" w14:paraId="02F25D83" w14:textId="77777777">
        <w:trPr>
          <w:trHeight w:val="470"/>
        </w:trPr>
        <w:tc>
          <w:tcPr>
            <w:tcW w:w="440" w:type="dxa"/>
            <w:tcBorders>
              <w:top w:val="single" w:sz="4" w:space="0" w:color="000000"/>
              <w:left w:val="single" w:sz="4" w:space="0" w:color="000000"/>
              <w:bottom w:val="single" w:sz="4" w:space="0" w:color="000000"/>
              <w:right w:val="single" w:sz="4" w:space="0" w:color="000000"/>
            </w:tcBorders>
            <w:vAlign w:val="center"/>
          </w:tcPr>
          <w:p w14:paraId="5CFDED70" w14:textId="77777777" w:rsidR="002E01E6" w:rsidRDefault="001A0C5D">
            <w:pPr>
              <w:spacing w:after="0" w:line="259" w:lineRule="auto"/>
              <w:ind w:left="60" w:right="0" w:firstLine="0"/>
            </w:pPr>
            <w:r>
              <w:rPr>
                <w:b/>
              </w:rPr>
              <w:t xml:space="preserve">23. </w:t>
            </w:r>
          </w:p>
        </w:tc>
        <w:tc>
          <w:tcPr>
            <w:tcW w:w="4618" w:type="dxa"/>
            <w:tcBorders>
              <w:top w:val="single" w:sz="4" w:space="0" w:color="000000"/>
              <w:left w:val="single" w:sz="4" w:space="0" w:color="000000"/>
              <w:bottom w:val="single" w:sz="4" w:space="0" w:color="000000"/>
              <w:right w:val="single" w:sz="4" w:space="0" w:color="000000"/>
            </w:tcBorders>
          </w:tcPr>
          <w:p w14:paraId="148AD681" w14:textId="77777777" w:rsidR="002E01E6" w:rsidRDefault="001A0C5D">
            <w:pPr>
              <w:spacing w:after="0" w:line="259" w:lineRule="auto"/>
              <w:ind w:left="72" w:right="0" w:hanging="91"/>
              <w:jc w:val="left"/>
            </w:pPr>
            <w:r>
              <w:t xml:space="preserve">Podmiot przetwarzający stosuje szyfrowanie dysków komputerów przenośnych? </w:t>
            </w:r>
          </w:p>
        </w:tc>
        <w:tc>
          <w:tcPr>
            <w:tcW w:w="3687" w:type="dxa"/>
            <w:tcBorders>
              <w:top w:val="single" w:sz="4" w:space="0" w:color="000000"/>
              <w:left w:val="single" w:sz="4" w:space="0" w:color="000000"/>
              <w:bottom w:val="single" w:sz="4" w:space="0" w:color="000000"/>
              <w:right w:val="single" w:sz="4" w:space="0" w:color="000000"/>
            </w:tcBorders>
            <w:vAlign w:val="center"/>
          </w:tcPr>
          <w:p w14:paraId="2D53CD29" w14:textId="77777777" w:rsidR="002E01E6" w:rsidRDefault="002E01E6">
            <w:pPr>
              <w:spacing w:after="0" w:line="259" w:lineRule="auto"/>
              <w:ind w:left="86" w:right="0" w:firstLine="0"/>
              <w:jc w:val="center"/>
            </w:pPr>
          </w:p>
        </w:tc>
      </w:tr>
      <w:tr w:rsidR="002E01E6" w14:paraId="082C613C" w14:textId="77777777">
        <w:trPr>
          <w:trHeight w:val="701"/>
        </w:trPr>
        <w:tc>
          <w:tcPr>
            <w:tcW w:w="440" w:type="dxa"/>
            <w:tcBorders>
              <w:top w:val="single" w:sz="4" w:space="0" w:color="000000"/>
              <w:left w:val="single" w:sz="4" w:space="0" w:color="000000"/>
              <w:bottom w:val="single" w:sz="4" w:space="0" w:color="000000"/>
              <w:right w:val="single" w:sz="4" w:space="0" w:color="000000"/>
            </w:tcBorders>
            <w:vAlign w:val="center"/>
          </w:tcPr>
          <w:p w14:paraId="26FA263C" w14:textId="77777777" w:rsidR="002E01E6" w:rsidRDefault="001A0C5D">
            <w:pPr>
              <w:spacing w:after="0" w:line="259" w:lineRule="auto"/>
              <w:ind w:left="60" w:right="0" w:firstLine="0"/>
            </w:pPr>
            <w:r>
              <w:rPr>
                <w:b/>
              </w:rPr>
              <w:t xml:space="preserve">24. </w:t>
            </w:r>
          </w:p>
        </w:tc>
        <w:tc>
          <w:tcPr>
            <w:tcW w:w="4618" w:type="dxa"/>
            <w:tcBorders>
              <w:top w:val="single" w:sz="4" w:space="0" w:color="000000"/>
              <w:left w:val="single" w:sz="4" w:space="0" w:color="000000"/>
              <w:bottom w:val="single" w:sz="4" w:space="0" w:color="000000"/>
              <w:right w:val="single" w:sz="4" w:space="0" w:color="000000"/>
            </w:tcBorders>
          </w:tcPr>
          <w:p w14:paraId="659995C0" w14:textId="77777777" w:rsidR="002E01E6" w:rsidRDefault="001A0C5D">
            <w:pPr>
              <w:spacing w:after="0" w:line="279" w:lineRule="auto"/>
              <w:ind w:left="-19" w:right="0" w:firstLine="91"/>
              <w:jc w:val="left"/>
            </w:pPr>
            <w:r>
              <w:t xml:space="preserve">Urządzenia mobilne, na których przetwarzane są powierzone dane osobowe posiadają </w:t>
            </w:r>
          </w:p>
          <w:p w14:paraId="5012E24E" w14:textId="77777777" w:rsidR="002E01E6" w:rsidRDefault="001A0C5D">
            <w:pPr>
              <w:spacing w:after="0" w:line="259" w:lineRule="auto"/>
              <w:ind w:left="72" w:right="0" w:firstLine="0"/>
              <w:jc w:val="left"/>
            </w:pPr>
            <w:r>
              <w:t xml:space="preserve">skonfigurowaną  kontrolę dostępu </w:t>
            </w:r>
          </w:p>
        </w:tc>
        <w:tc>
          <w:tcPr>
            <w:tcW w:w="3687" w:type="dxa"/>
            <w:tcBorders>
              <w:top w:val="single" w:sz="4" w:space="0" w:color="000000"/>
              <w:left w:val="single" w:sz="4" w:space="0" w:color="000000"/>
              <w:bottom w:val="single" w:sz="4" w:space="0" w:color="000000"/>
              <w:right w:val="single" w:sz="4" w:space="0" w:color="000000"/>
            </w:tcBorders>
            <w:vAlign w:val="center"/>
          </w:tcPr>
          <w:p w14:paraId="7F80B854" w14:textId="77777777" w:rsidR="002E01E6" w:rsidRDefault="002E01E6">
            <w:pPr>
              <w:spacing w:after="0" w:line="259" w:lineRule="auto"/>
              <w:ind w:left="86" w:right="0" w:firstLine="0"/>
              <w:jc w:val="center"/>
            </w:pPr>
          </w:p>
        </w:tc>
      </w:tr>
      <w:tr w:rsidR="002E01E6" w14:paraId="7A5B9CB2" w14:textId="77777777">
        <w:trPr>
          <w:trHeight w:val="470"/>
        </w:trPr>
        <w:tc>
          <w:tcPr>
            <w:tcW w:w="440" w:type="dxa"/>
            <w:tcBorders>
              <w:top w:val="single" w:sz="4" w:space="0" w:color="000000"/>
              <w:left w:val="single" w:sz="4" w:space="0" w:color="000000"/>
              <w:bottom w:val="single" w:sz="4" w:space="0" w:color="000000"/>
              <w:right w:val="single" w:sz="4" w:space="0" w:color="000000"/>
            </w:tcBorders>
            <w:vAlign w:val="center"/>
          </w:tcPr>
          <w:p w14:paraId="299AF1DF" w14:textId="77777777" w:rsidR="002E01E6" w:rsidRDefault="001A0C5D">
            <w:pPr>
              <w:spacing w:after="0" w:line="259" w:lineRule="auto"/>
              <w:ind w:left="60" w:right="0" w:firstLine="0"/>
            </w:pPr>
            <w:r>
              <w:rPr>
                <w:b/>
              </w:rPr>
              <w:t xml:space="preserve">25. </w:t>
            </w:r>
          </w:p>
        </w:tc>
        <w:tc>
          <w:tcPr>
            <w:tcW w:w="4618" w:type="dxa"/>
            <w:tcBorders>
              <w:top w:val="single" w:sz="4" w:space="0" w:color="000000"/>
              <w:left w:val="single" w:sz="4" w:space="0" w:color="000000"/>
              <w:bottom w:val="single" w:sz="4" w:space="0" w:color="000000"/>
              <w:right w:val="single" w:sz="4" w:space="0" w:color="000000"/>
            </w:tcBorders>
          </w:tcPr>
          <w:p w14:paraId="383DBEE5" w14:textId="77777777" w:rsidR="002E01E6" w:rsidRDefault="001A0C5D">
            <w:pPr>
              <w:spacing w:after="0" w:line="259" w:lineRule="auto"/>
              <w:ind w:left="72" w:right="0" w:hanging="91"/>
              <w:jc w:val="left"/>
            </w:pPr>
            <w:r>
              <w:t xml:space="preserve">Wobec urządzeń mobilnych stosuje się techniki kryptograficzne? </w:t>
            </w:r>
          </w:p>
        </w:tc>
        <w:tc>
          <w:tcPr>
            <w:tcW w:w="3687" w:type="dxa"/>
            <w:tcBorders>
              <w:top w:val="single" w:sz="4" w:space="0" w:color="000000"/>
              <w:left w:val="single" w:sz="4" w:space="0" w:color="000000"/>
              <w:bottom w:val="single" w:sz="4" w:space="0" w:color="000000"/>
              <w:right w:val="single" w:sz="4" w:space="0" w:color="000000"/>
            </w:tcBorders>
            <w:vAlign w:val="center"/>
          </w:tcPr>
          <w:p w14:paraId="33D12A96" w14:textId="77777777" w:rsidR="002E01E6" w:rsidRDefault="002E01E6">
            <w:pPr>
              <w:spacing w:after="0" w:line="259" w:lineRule="auto"/>
              <w:ind w:left="86" w:right="0" w:firstLine="0"/>
              <w:jc w:val="center"/>
            </w:pPr>
          </w:p>
        </w:tc>
      </w:tr>
      <w:tr w:rsidR="002E01E6" w14:paraId="3698D4B0" w14:textId="77777777">
        <w:trPr>
          <w:trHeight w:val="951"/>
        </w:trPr>
        <w:tc>
          <w:tcPr>
            <w:tcW w:w="440" w:type="dxa"/>
            <w:tcBorders>
              <w:top w:val="nil"/>
              <w:left w:val="single" w:sz="4" w:space="0" w:color="000000"/>
              <w:bottom w:val="single" w:sz="4" w:space="0" w:color="000000"/>
              <w:right w:val="single" w:sz="4" w:space="0" w:color="000000"/>
            </w:tcBorders>
            <w:vAlign w:val="center"/>
          </w:tcPr>
          <w:p w14:paraId="2797618F" w14:textId="77777777" w:rsidR="002E01E6" w:rsidRDefault="001A0C5D">
            <w:pPr>
              <w:spacing w:after="0" w:line="259" w:lineRule="auto"/>
              <w:ind w:left="60" w:right="0" w:firstLine="0"/>
            </w:pPr>
            <w:r>
              <w:rPr>
                <w:b/>
              </w:rPr>
              <w:t xml:space="preserve">26. </w:t>
            </w:r>
          </w:p>
        </w:tc>
        <w:tc>
          <w:tcPr>
            <w:tcW w:w="4618" w:type="dxa"/>
            <w:tcBorders>
              <w:top w:val="nil"/>
              <w:left w:val="single" w:sz="4" w:space="0" w:color="000000"/>
              <w:bottom w:val="single" w:sz="4" w:space="0" w:color="000000"/>
              <w:right w:val="single" w:sz="4" w:space="0" w:color="000000"/>
            </w:tcBorders>
            <w:vAlign w:val="center"/>
          </w:tcPr>
          <w:p w14:paraId="75867F64" w14:textId="77777777" w:rsidR="002E01E6" w:rsidRDefault="001A0C5D">
            <w:pPr>
              <w:spacing w:after="0" w:line="277" w:lineRule="auto"/>
              <w:ind w:left="-19" w:right="0" w:firstLine="91"/>
              <w:jc w:val="left"/>
            </w:pPr>
            <w:r>
              <w:t xml:space="preserve">Zapewniono zdolności do szybkiego przywrócenia dostępności danych osobowych i dostępu do nich </w:t>
            </w:r>
          </w:p>
          <w:p w14:paraId="43D2145E" w14:textId="77777777" w:rsidR="002E01E6" w:rsidRDefault="001A0C5D">
            <w:pPr>
              <w:spacing w:after="0" w:line="259" w:lineRule="auto"/>
              <w:ind w:left="72" w:right="0" w:firstLine="0"/>
              <w:jc w:val="left"/>
            </w:pPr>
            <w:r>
              <w:t xml:space="preserve">w razie incydentu fizycznego lub technicznego </w:t>
            </w:r>
          </w:p>
        </w:tc>
        <w:tc>
          <w:tcPr>
            <w:tcW w:w="3687" w:type="dxa"/>
            <w:tcBorders>
              <w:top w:val="nil"/>
              <w:left w:val="single" w:sz="4" w:space="0" w:color="000000"/>
              <w:bottom w:val="single" w:sz="4" w:space="0" w:color="000000"/>
              <w:right w:val="single" w:sz="4" w:space="0" w:color="000000"/>
            </w:tcBorders>
            <w:vAlign w:val="center"/>
          </w:tcPr>
          <w:p w14:paraId="6D64297F" w14:textId="77777777" w:rsidR="002E01E6" w:rsidRDefault="002E01E6">
            <w:pPr>
              <w:spacing w:after="0" w:line="259" w:lineRule="auto"/>
              <w:ind w:left="88" w:right="0" w:firstLine="0"/>
              <w:jc w:val="center"/>
            </w:pPr>
          </w:p>
        </w:tc>
      </w:tr>
      <w:tr w:rsidR="002E01E6" w14:paraId="3AEFEBBB" w14:textId="77777777">
        <w:trPr>
          <w:trHeight w:val="521"/>
        </w:trPr>
        <w:tc>
          <w:tcPr>
            <w:tcW w:w="440" w:type="dxa"/>
            <w:tcBorders>
              <w:top w:val="single" w:sz="4" w:space="0" w:color="000000"/>
              <w:left w:val="single" w:sz="4" w:space="0" w:color="000000"/>
              <w:bottom w:val="single" w:sz="4" w:space="0" w:color="000000"/>
              <w:right w:val="single" w:sz="4" w:space="0" w:color="000000"/>
            </w:tcBorders>
            <w:vAlign w:val="center"/>
          </w:tcPr>
          <w:p w14:paraId="20243EFA" w14:textId="77777777" w:rsidR="002E01E6" w:rsidRDefault="001A0C5D">
            <w:pPr>
              <w:spacing w:after="0" w:line="259" w:lineRule="auto"/>
              <w:ind w:left="60" w:right="0" w:firstLine="0"/>
            </w:pPr>
            <w:r>
              <w:rPr>
                <w:b/>
              </w:rPr>
              <w:t xml:space="preserve">27. </w:t>
            </w:r>
          </w:p>
        </w:tc>
        <w:tc>
          <w:tcPr>
            <w:tcW w:w="4618" w:type="dxa"/>
            <w:tcBorders>
              <w:top w:val="single" w:sz="4" w:space="0" w:color="000000"/>
              <w:left w:val="single" w:sz="4" w:space="0" w:color="000000"/>
              <w:bottom w:val="single" w:sz="4" w:space="0" w:color="000000"/>
              <w:right w:val="single" w:sz="4" w:space="0" w:color="000000"/>
            </w:tcBorders>
          </w:tcPr>
          <w:p w14:paraId="2990CAE6" w14:textId="77777777" w:rsidR="002E01E6" w:rsidRDefault="001A0C5D">
            <w:pPr>
              <w:spacing w:after="0" w:line="259" w:lineRule="auto"/>
              <w:ind w:left="72" w:right="0" w:hanging="91"/>
              <w:jc w:val="left"/>
            </w:pPr>
            <w:r>
              <w:t xml:space="preserve">Jaki przyjęto zakres oraz częstotliwość tworzenia kopii zapasowych? </w:t>
            </w:r>
          </w:p>
        </w:tc>
        <w:tc>
          <w:tcPr>
            <w:tcW w:w="3687" w:type="dxa"/>
            <w:tcBorders>
              <w:top w:val="single" w:sz="4" w:space="0" w:color="000000"/>
              <w:left w:val="single" w:sz="4" w:space="0" w:color="000000"/>
              <w:bottom w:val="single" w:sz="4" w:space="0" w:color="000000"/>
              <w:right w:val="single" w:sz="4" w:space="0" w:color="000000"/>
            </w:tcBorders>
            <w:vAlign w:val="center"/>
          </w:tcPr>
          <w:p w14:paraId="32C4975F" w14:textId="77777777" w:rsidR="002E01E6" w:rsidRDefault="002E01E6">
            <w:pPr>
              <w:spacing w:after="0" w:line="259" w:lineRule="auto"/>
              <w:ind w:left="792" w:right="0" w:firstLine="0"/>
              <w:jc w:val="left"/>
            </w:pPr>
          </w:p>
        </w:tc>
      </w:tr>
      <w:tr w:rsidR="002E01E6" w14:paraId="1F747681" w14:textId="77777777">
        <w:trPr>
          <w:trHeight w:val="698"/>
        </w:trPr>
        <w:tc>
          <w:tcPr>
            <w:tcW w:w="440" w:type="dxa"/>
            <w:tcBorders>
              <w:top w:val="single" w:sz="4" w:space="0" w:color="000000"/>
              <w:left w:val="single" w:sz="4" w:space="0" w:color="000000"/>
              <w:bottom w:val="single" w:sz="4" w:space="0" w:color="000000"/>
              <w:right w:val="single" w:sz="4" w:space="0" w:color="000000"/>
            </w:tcBorders>
            <w:vAlign w:val="center"/>
          </w:tcPr>
          <w:p w14:paraId="21334512" w14:textId="77777777" w:rsidR="002E01E6" w:rsidRDefault="001A0C5D">
            <w:pPr>
              <w:spacing w:after="0" w:line="259" w:lineRule="auto"/>
              <w:ind w:left="60" w:right="0" w:firstLine="0"/>
            </w:pPr>
            <w:r>
              <w:rPr>
                <w:b/>
              </w:rPr>
              <w:t xml:space="preserve">28. </w:t>
            </w:r>
          </w:p>
        </w:tc>
        <w:tc>
          <w:tcPr>
            <w:tcW w:w="4618" w:type="dxa"/>
            <w:tcBorders>
              <w:top w:val="single" w:sz="4" w:space="0" w:color="000000"/>
              <w:left w:val="single" w:sz="4" w:space="0" w:color="000000"/>
              <w:bottom w:val="single" w:sz="4" w:space="0" w:color="000000"/>
              <w:right w:val="single" w:sz="4" w:space="0" w:color="000000"/>
            </w:tcBorders>
          </w:tcPr>
          <w:p w14:paraId="46ED78BD" w14:textId="77777777" w:rsidR="002E01E6" w:rsidRDefault="001A0C5D">
            <w:pPr>
              <w:spacing w:after="0" w:line="259" w:lineRule="auto"/>
              <w:ind w:left="-19" w:right="0" w:firstLine="91"/>
              <w:jc w:val="left"/>
            </w:pPr>
            <w:r>
              <w:t xml:space="preserve">Kopie zapasowe przechowywane są w niezależnej, odseparowanej lokalizacji znajdującej się w innym budynku aniżeli dane źródłowe. </w:t>
            </w:r>
          </w:p>
        </w:tc>
        <w:tc>
          <w:tcPr>
            <w:tcW w:w="3687" w:type="dxa"/>
            <w:tcBorders>
              <w:top w:val="single" w:sz="4" w:space="0" w:color="000000"/>
              <w:left w:val="single" w:sz="4" w:space="0" w:color="000000"/>
              <w:bottom w:val="single" w:sz="4" w:space="0" w:color="000000"/>
              <w:right w:val="single" w:sz="4" w:space="0" w:color="000000"/>
            </w:tcBorders>
            <w:vAlign w:val="center"/>
          </w:tcPr>
          <w:p w14:paraId="1F3DC327" w14:textId="77777777" w:rsidR="002E01E6" w:rsidRDefault="002E01E6">
            <w:pPr>
              <w:spacing w:after="0" w:line="259" w:lineRule="auto"/>
              <w:ind w:left="88" w:right="0" w:firstLine="0"/>
              <w:jc w:val="center"/>
            </w:pPr>
          </w:p>
        </w:tc>
      </w:tr>
      <w:tr w:rsidR="002E01E6" w14:paraId="579095D6" w14:textId="77777777">
        <w:trPr>
          <w:trHeight w:val="701"/>
        </w:trPr>
        <w:tc>
          <w:tcPr>
            <w:tcW w:w="440" w:type="dxa"/>
            <w:tcBorders>
              <w:top w:val="single" w:sz="4" w:space="0" w:color="000000"/>
              <w:left w:val="single" w:sz="4" w:space="0" w:color="000000"/>
              <w:bottom w:val="single" w:sz="4" w:space="0" w:color="000000"/>
              <w:right w:val="single" w:sz="4" w:space="0" w:color="000000"/>
            </w:tcBorders>
            <w:vAlign w:val="center"/>
          </w:tcPr>
          <w:p w14:paraId="51F2E357" w14:textId="77777777" w:rsidR="002E01E6" w:rsidRDefault="001A0C5D">
            <w:pPr>
              <w:spacing w:after="0" w:line="259" w:lineRule="auto"/>
              <w:ind w:left="60" w:right="0" w:firstLine="0"/>
            </w:pPr>
            <w:r>
              <w:rPr>
                <w:b/>
              </w:rPr>
              <w:t xml:space="preserve">29. </w:t>
            </w:r>
          </w:p>
        </w:tc>
        <w:tc>
          <w:tcPr>
            <w:tcW w:w="4618" w:type="dxa"/>
            <w:tcBorders>
              <w:top w:val="single" w:sz="4" w:space="0" w:color="000000"/>
              <w:left w:val="single" w:sz="4" w:space="0" w:color="000000"/>
              <w:bottom w:val="single" w:sz="4" w:space="0" w:color="000000"/>
              <w:right w:val="single" w:sz="4" w:space="0" w:color="000000"/>
            </w:tcBorders>
          </w:tcPr>
          <w:p w14:paraId="6E086E73" w14:textId="77777777" w:rsidR="002E01E6" w:rsidRDefault="001A0C5D">
            <w:pPr>
              <w:spacing w:after="2" w:line="240" w:lineRule="auto"/>
              <w:ind w:left="-19" w:right="0" w:firstLine="91"/>
              <w:jc w:val="left"/>
            </w:pPr>
            <w:r>
              <w:t xml:space="preserve">Podmiot przetwarzający posiada procedury odtwarzania systemu po awarii oraz ich </w:t>
            </w:r>
          </w:p>
          <w:p w14:paraId="5482168E" w14:textId="77777777" w:rsidR="002E01E6" w:rsidRDefault="001A0C5D">
            <w:pPr>
              <w:spacing w:after="0" w:line="259" w:lineRule="auto"/>
              <w:ind w:left="72" w:right="0" w:firstLine="0"/>
              <w:jc w:val="left"/>
            </w:pPr>
            <w:r>
              <w:t xml:space="preserve">testowania </w:t>
            </w:r>
          </w:p>
        </w:tc>
        <w:tc>
          <w:tcPr>
            <w:tcW w:w="3687" w:type="dxa"/>
            <w:tcBorders>
              <w:top w:val="single" w:sz="4" w:space="0" w:color="000000"/>
              <w:left w:val="single" w:sz="4" w:space="0" w:color="000000"/>
              <w:bottom w:val="single" w:sz="4" w:space="0" w:color="000000"/>
              <w:right w:val="single" w:sz="4" w:space="0" w:color="000000"/>
            </w:tcBorders>
            <w:vAlign w:val="center"/>
          </w:tcPr>
          <w:p w14:paraId="1DA82B44" w14:textId="77777777" w:rsidR="002E01E6" w:rsidRDefault="002E01E6">
            <w:pPr>
              <w:spacing w:after="0" w:line="259" w:lineRule="auto"/>
              <w:ind w:left="88" w:right="0" w:firstLine="0"/>
              <w:jc w:val="center"/>
            </w:pPr>
          </w:p>
        </w:tc>
      </w:tr>
      <w:tr w:rsidR="002E01E6" w14:paraId="01486423" w14:textId="77777777">
        <w:trPr>
          <w:trHeight w:val="641"/>
        </w:trPr>
        <w:tc>
          <w:tcPr>
            <w:tcW w:w="440" w:type="dxa"/>
            <w:tcBorders>
              <w:top w:val="single" w:sz="4" w:space="0" w:color="000000"/>
              <w:left w:val="single" w:sz="4" w:space="0" w:color="000000"/>
              <w:bottom w:val="single" w:sz="4" w:space="0" w:color="000000"/>
              <w:right w:val="single" w:sz="4" w:space="0" w:color="000000"/>
            </w:tcBorders>
            <w:vAlign w:val="center"/>
          </w:tcPr>
          <w:p w14:paraId="60D10D2E" w14:textId="77777777" w:rsidR="002E01E6" w:rsidRDefault="001A0C5D">
            <w:pPr>
              <w:spacing w:after="0" w:line="259" w:lineRule="auto"/>
              <w:ind w:left="60" w:right="0" w:firstLine="0"/>
            </w:pPr>
            <w:r>
              <w:rPr>
                <w:b/>
              </w:rPr>
              <w:t xml:space="preserve">30. </w:t>
            </w:r>
          </w:p>
        </w:tc>
        <w:tc>
          <w:tcPr>
            <w:tcW w:w="4618" w:type="dxa"/>
            <w:tcBorders>
              <w:top w:val="single" w:sz="4" w:space="0" w:color="000000"/>
              <w:left w:val="single" w:sz="4" w:space="0" w:color="000000"/>
              <w:bottom w:val="single" w:sz="4" w:space="0" w:color="000000"/>
              <w:right w:val="single" w:sz="4" w:space="0" w:color="000000"/>
            </w:tcBorders>
          </w:tcPr>
          <w:p w14:paraId="4EF380C4" w14:textId="77777777" w:rsidR="002E01E6" w:rsidRDefault="001A0C5D">
            <w:pPr>
              <w:spacing w:after="0" w:line="259" w:lineRule="auto"/>
              <w:ind w:left="72" w:right="0" w:hanging="91"/>
              <w:jc w:val="left"/>
            </w:pPr>
            <w:r>
              <w:t>Podmiot przetwarzający wdraża nowe rozwiązania zgodnie z zasadą "</w:t>
            </w:r>
            <w:proofErr w:type="spellStart"/>
            <w:r>
              <w:t>privacy</w:t>
            </w:r>
            <w:proofErr w:type="spellEnd"/>
            <w:r>
              <w:t xml:space="preserve"> by design"? </w:t>
            </w:r>
          </w:p>
        </w:tc>
        <w:tc>
          <w:tcPr>
            <w:tcW w:w="3687" w:type="dxa"/>
            <w:tcBorders>
              <w:top w:val="single" w:sz="4" w:space="0" w:color="000000"/>
              <w:left w:val="single" w:sz="4" w:space="0" w:color="000000"/>
              <w:bottom w:val="single" w:sz="4" w:space="0" w:color="000000"/>
              <w:right w:val="single" w:sz="4" w:space="0" w:color="000000"/>
            </w:tcBorders>
            <w:vAlign w:val="center"/>
          </w:tcPr>
          <w:p w14:paraId="6E9FBDFC" w14:textId="77777777" w:rsidR="002E01E6" w:rsidRDefault="002E01E6">
            <w:pPr>
              <w:spacing w:after="0" w:line="259" w:lineRule="auto"/>
              <w:ind w:left="88" w:right="0" w:firstLine="0"/>
              <w:jc w:val="center"/>
            </w:pPr>
          </w:p>
        </w:tc>
      </w:tr>
      <w:tr w:rsidR="002E01E6" w14:paraId="4FAD643A" w14:textId="77777777">
        <w:trPr>
          <w:trHeight w:val="470"/>
        </w:trPr>
        <w:tc>
          <w:tcPr>
            <w:tcW w:w="440" w:type="dxa"/>
            <w:tcBorders>
              <w:top w:val="single" w:sz="4" w:space="0" w:color="000000"/>
              <w:left w:val="single" w:sz="4" w:space="0" w:color="000000"/>
              <w:bottom w:val="single" w:sz="4" w:space="0" w:color="000000"/>
              <w:right w:val="single" w:sz="4" w:space="0" w:color="000000"/>
            </w:tcBorders>
            <w:vAlign w:val="center"/>
          </w:tcPr>
          <w:p w14:paraId="5136424B" w14:textId="77777777" w:rsidR="002E01E6" w:rsidRDefault="001A0C5D">
            <w:pPr>
              <w:spacing w:after="0" w:line="259" w:lineRule="auto"/>
              <w:ind w:left="60" w:right="0" w:firstLine="0"/>
            </w:pPr>
            <w:r>
              <w:rPr>
                <w:b/>
              </w:rPr>
              <w:t xml:space="preserve">31. </w:t>
            </w:r>
          </w:p>
        </w:tc>
        <w:tc>
          <w:tcPr>
            <w:tcW w:w="4618" w:type="dxa"/>
            <w:tcBorders>
              <w:top w:val="single" w:sz="4" w:space="0" w:color="000000"/>
              <w:left w:val="single" w:sz="4" w:space="0" w:color="000000"/>
              <w:bottom w:val="single" w:sz="4" w:space="0" w:color="000000"/>
              <w:right w:val="single" w:sz="4" w:space="0" w:color="000000"/>
            </w:tcBorders>
          </w:tcPr>
          <w:p w14:paraId="299A1E33" w14:textId="77777777" w:rsidR="002E01E6" w:rsidRDefault="001A0C5D">
            <w:pPr>
              <w:spacing w:after="0" w:line="259" w:lineRule="auto"/>
              <w:ind w:left="72" w:right="0" w:hanging="91"/>
            </w:pPr>
            <w:r>
              <w:t>Podmiot przetwarzający działa zgodnie z zasadą "</w:t>
            </w:r>
            <w:proofErr w:type="spellStart"/>
            <w:r>
              <w:t>privacy</w:t>
            </w:r>
            <w:proofErr w:type="spellEnd"/>
            <w:r>
              <w:t xml:space="preserve"> by </w:t>
            </w:r>
            <w:proofErr w:type="spellStart"/>
            <w:r>
              <w:t>default</w:t>
            </w:r>
            <w:proofErr w:type="spellEnd"/>
            <w:r>
              <w:t xml:space="preserve">"? </w:t>
            </w:r>
          </w:p>
        </w:tc>
        <w:tc>
          <w:tcPr>
            <w:tcW w:w="3687" w:type="dxa"/>
            <w:tcBorders>
              <w:top w:val="single" w:sz="4" w:space="0" w:color="000000"/>
              <w:left w:val="single" w:sz="4" w:space="0" w:color="000000"/>
              <w:bottom w:val="single" w:sz="4" w:space="0" w:color="000000"/>
              <w:right w:val="single" w:sz="4" w:space="0" w:color="000000"/>
            </w:tcBorders>
            <w:vAlign w:val="center"/>
          </w:tcPr>
          <w:p w14:paraId="18855F80" w14:textId="77777777" w:rsidR="002E01E6" w:rsidRDefault="002E01E6">
            <w:pPr>
              <w:spacing w:after="0" w:line="259" w:lineRule="auto"/>
              <w:ind w:left="88" w:right="0" w:firstLine="0"/>
              <w:jc w:val="center"/>
            </w:pPr>
          </w:p>
        </w:tc>
      </w:tr>
      <w:tr w:rsidR="002E01E6" w14:paraId="3A7BEB1C" w14:textId="77777777">
        <w:trPr>
          <w:trHeight w:val="471"/>
        </w:trPr>
        <w:tc>
          <w:tcPr>
            <w:tcW w:w="440" w:type="dxa"/>
            <w:tcBorders>
              <w:top w:val="single" w:sz="4" w:space="0" w:color="000000"/>
              <w:left w:val="single" w:sz="4" w:space="0" w:color="000000"/>
              <w:bottom w:val="single" w:sz="4" w:space="0" w:color="000000"/>
              <w:right w:val="single" w:sz="4" w:space="0" w:color="000000"/>
            </w:tcBorders>
            <w:vAlign w:val="center"/>
          </w:tcPr>
          <w:p w14:paraId="49EADDC9" w14:textId="77777777" w:rsidR="002E01E6" w:rsidRDefault="001A0C5D">
            <w:pPr>
              <w:spacing w:after="0" w:line="259" w:lineRule="auto"/>
              <w:ind w:left="60" w:right="0" w:firstLine="0"/>
            </w:pPr>
            <w:r>
              <w:rPr>
                <w:b/>
              </w:rPr>
              <w:t xml:space="preserve">32. </w:t>
            </w:r>
          </w:p>
        </w:tc>
        <w:tc>
          <w:tcPr>
            <w:tcW w:w="4618" w:type="dxa"/>
            <w:tcBorders>
              <w:top w:val="single" w:sz="4" w:space="0" w:color="000000"/>
              <w:left w:val="single" w:sz="4" w:space="0" w:color="000000"/>
              <w:bottom w:val="single" w:sz="4" w:space="0" w:color="000000"/>
              <w:right w:val="single" w:sz="4" w:space="0" w:color="000000"/>
            </w:tcBorders>
          </w:tcPr>
          <w:p w14:paraId="524B4441" w14:textId="77777777" w:rsidR="002E01E6" w:rsidRDefault="001A0C5D">
            <w:pPr>
              <w:spacing w:after="0" w:line="259" w:lineRule="auto"/>
              <w:ind w:left="72" w:right="0" w:hanging="91"/>
              <w:jc w:val="left"/>
            </w:pPr>
            <w:r>
              <w:t xml:space="preserve">Podmiot przetwarzający prowadzi ocenę skutków dla ochrony danych, jeżeli DPIA jest wymagana. </w:t>
            </w:r>
          </w:p>
        </w:tc>
        <w:tc>
          <w:tcPr>
            <w:tcW w:w="3687" w:type="dxa"/>
            <w:tcBorders>
              <w:top w:val="single" w:sz="4" w:space="0" w:color="000000"/>
              <w:left w:val="single" w:sz="4" w:space="0" w:color="000000"/>
              <w:bottom w:val="single" w:sz="4" w:space="0" w:color="000000"/>
              <w:right w:val="single" w:sz="4" w:space="0" w:color="000000"/>
            </w:tcBorders>
            <w:vAlign w:val="center"/>
          </w:tcPr>
          <w:p w14:paraId="2C866275" w14:textId="77777777" w:rsidR="002E01E6" w:rsidRDefault="002E01E6">
            <w:pPr>
              <w:spacing w:after="0" w:line="259" w:lineRule="auto"/>
              <w:ind w:left="88" w:right="0" w:firstLine="0"/>
              <w:jc w:val="center"/>
            </w:pPr>
          </w:p>
        </w:tc>
      </w:tr>
      <w:tr w:rsidR="002E01E6" w14:paraId="44933BAC" w14:textId="77777777">
        <w:trPr>
          <w:trHeight w:val="931"/>
        </w:trPr>
        <w:tc>
          <w:tcPr>
            <w:tcW w:w="440" w:type="dxa"/>
            <w:tcBorders>
              <w:top w:val="single" w:sz="4" w:space="0" w:color="000000"/>
              <w:left w:val="single" w:sz="4" w:space="0" w:color="000000"/>
              <w:bottom w:val="single" w:sz="4" w:space="0" w:color="000000"/>
              <w:right w:val="single" w:sz="4" w:space="0" w:color="000000"/>
            </w:tcBorders>
            <w:vAlign w:val="center"/>
          </w:tcPr>
          <w:p w14:paraId="3EF76B63" w14:textId="77777777" w:rsidR="002E01E6" w:rsidRDefault="001A0C5D">
            <w:pPr>
              <w:spacing w:after="0" w:line="259" w:lineRule="auto"/>
              <w:ind w:left="60" w:right="0" w:firstLine="0"/>
            </w:pPr>
            <w:r>
              <w:rPr>
                <w:b/>
              </w:rPr>
              <w:t xml:space="preserve">33. </w:t>
            </w:r>
          </w:p>
        </w:tc>
        <w:tc>
          <w:tcPr>
            <w:tcW w:w="4618" w:type="dxa"/>
            <w:tcBorders>
              <w:top w:val="single" w:sz="4" w:space="0" w:color="000000"/>
              <w:left w:val="single" w:sz="4" w:space="0" w:color="000000"/>
              <w:bottom w:val="single" w:sz="4" w:space="0" w:color="000000"/>
              <w:right w:val="single" w:sz="4" w:space="0" w:color="000000"/>
            </w:tcBorders>
          </w:tcPr>
          <w:p w14:paraId="34DF831E" w14:textId="77777777" w:rsidR="002E01E6" w:rsidRDefault="001A0C5D">
            <w:pPr>
              <w:spacing w:after="0" w:line="259" w:lineRule="auto"/>
              <w:ind w:left="-19" w:right="23" w:firstLine="91"/>
              <w:jc w:val="left"/>
            </w:pPr>
            <w:r>
              <w:t xml:space="preserve">Podmiot przetwarzający gwarantuje realizację praw osób, których dane dotyczą tj. m.in. prawo do przenoszenia danych, prawo do ograniczenia przetwarzania, prawo do bycia zapomnianym? </w:t>
            </w:r>
          </w:p>
        </w:tc>
        <w:tc>
          <w:tcPr>
            <w:tcW w:w="3687" w:type="dxa"/>
            <w:tcBorders>
              <w:top w:val="single" w:sz="4" w:space="0" w:color="000000"/>
              <w:left w:val="single" w:sz="4" w:space="0" w:color="000000"/>
              <w:bottom w:val="single" w:sz="4" w:space="0" w:color="000000"/>
              <w:right w:val="single" w:sz="4" w:space="0" w:color="000000"/>
            </w:tcBorders>
            <w:vAlign w:val="center"/>
          </w:tcPr>
          <w:p w14:paraId="7DB5DAAE" w14:textId="77777777" w:rsidR="002E01E6" w:rsidRDefault="002E01E6">
            <w:pPr>
              <w:spacing w:after="0" w:line="259" w:lineRule="auto"/>
              <w:ind w:left="88" w:right="0" w:firstLine="0"/>
              <w:jc w:val="center"/>
            </w:pPr>
          </w:p>
        </w:tc>
      </w:tr>
      <w:tr w:rsidR="002E01E6" w14:paraId="5B6BEDAB" w14:textId="77777777">
        <w:trPr>
          <w:trHeight w:val="1241"/>
        </w:trPr>
        <w:tc>
          <w:tcPr>
            <w:tcW w:w="440" w:type="dxa"/>
            <w:tcBorders>
              <w:top w:val="single" w:sz="4" w:space="0" w:color="000000"/>
              <w:left w:val="single" w:sz="4" w:space="0" w:color="000000"/>
              <w:bottom w:val="single" w:sz="4" w:space="0" w:color="000000"/>
              <w:right w:val="single" w:sz="4" w:space="0" w:color="000000"/>
            </w:tcBorders>
            <w:vAlign w:val="center"/>
          </w:tcPr>
          <w:p w14:paraId="5F651611" w14:textId="77777777" w:rsidR="002E01E6" w:rsidRDefault="001A0C5D">
            <w:pPr>
              <w:spacing w:after="0" w:line="259" w:lineRule="auto"/>
              <w:ind w:left="60" w:right="0" w:firstLine="0"/>
            </w:pPr>
            <w:r>
              <w:rPr>
                <w:b/>
              </w:rPr>
              <w:t xml:space="preserve">34. </w:t>
            </w:r>
          </w:p>
        </w:tc>
        <w:tc>
          <w:tcPr>
            <w:tcW w:w="4618" w:type="dxa"/>
            <w:tcBorders>
              <w:top w:val="single" w:sz="4" w:space="0" w:color="000000"/>
              <w:left w:val="single" w:sz="4" w:space="0" w:color="000000"/>
              <w:bottom w:val="single" w:sz="4" w:space="0" w:color="000000"/>
              <w:right w:val="single" w:sz="4" w:space="0" w:color="000000"/>
            </w:tcBorders>
            <w:vAlign w:val="center"/>
          </w:tcPr>
          <w:p w14:paraId="440C692F" w14:textId="77777777" w:rsidR="002E01E6" w:rsidRDefault="001A0C5D">
            <w:pPr>
              <w:spacing w:after="34" w:line="243" w:lineRule="auto"/>
              <w:ind w:left="-19" w:right="0" w:firstLine="91"/>
            </w:pPr>
            <w:r>
              <w:t xml:space="preserve">Czy podmiot przetwarzający wyznaczył Inspektora Ochrony Danych? </w:t>
            </w:r>
          </w:p>
          <w:p w14:paraId="2B2C1634" w14:textId="77777777" w:rsidR="002E01E6" w:rsidRDefault="001A0C5D">
            <w:pPr>
              <w:spacing w:after="0" w:line="259" w:lineRule="auto"/>
              <w:ind w:left="72" w:right="0" w:firstLine="0"/>
              <w:jc w:val="left"/>
            </w:pPr>
            <w:r>
              <w:t xml:space="preserve">Jeśli tak – proszę podać dane kontaktowe  </w:t>
            </w:r>
          </w:p>
        </w:tc>
        <w:tc>
          <w:tcPr>
            <w:tcW w:w="3687" w:type="dxa"/>
            <w:tcBorders>
              <w:top w:val="single" w:sz="4" w:space="0" w:color="000000"/>
              <w:left w:val="single" w:sz="4" w:space="0" w:color="000000"/>
              <w:bottom w:val="single" w:sz="4" w:space="0" w:color="000000"/>
              <w:right w:val="single" w:sz="4" w:space="0" w:color="000000"/>
            </w:tcBorders>
            <w:vAlign w:val="center"/>
          </w:tcPr>
          <w:p w14:paraId="555C9278" w14:textId="77777777" w:rsidR="002E01E6" w:rsidRDefault="002E01E6">
            <w:pPr>
              <w:spacing w:after="0" w:line="259" w:lineRule="auto"/>
              <w:ind w:left="88" w:right="0" w:firstLine="0"/>
              <w:jc w:val="center"/>
            </w:pPr>
          </w:p>
        </w:tc>
      </w:tr>
    </w:tbl>
    <w:p w14:paraId="56899E6C" w14:textId="77777777" w:rsidR="002E01E6" w:rsidRDefault="001A0C5D">
      <w:pPr>
        <w:spacing w:after="0" w:line="259" w:lineRule="auto"/>
        <w:ind w:left="77" w:right="0" w:firstLine="0"/>
      </w:pPr>
      <w:r>
        <w:tab/>
      </w:r>
    </w:p>
    <w:p w14:paraId="788F8540" w14:textId="77777777" w:rsidR="002E01E6" w:rsidRDefault="002E01E6">
      <w:pPr>
        <w:spacing w:after="0" w:line="259" w:lineRule="auto"/>
        <w:ind w:left="77" w:right="0" w:firstLine="0"/>
        <w:jc w:val="left"/>
      </w:pPr>
    </w:p>
    <w:p w14:paraId="34F7D74B" w14:textId="77777777" w:rsidR="002E01E6" w:rsidRDefault="001A0C5D">
      <w:pPr>
        <w:spacing w:after="3" w:line="259" w:lineRule="auto"/>
        <w:ind w:left="10" w:right="-6" w:hanging="10"/>
        <w:jc w:val="right"/>
      </w:pPr>
      <w:r>
        <w:t xml:space="preserve">Załącznik nr 2 do Umowy powierzenia </w:t>
      </w:r>
    </w:p>
    <w:p w14:paraId="230B3994" w14:textId="77777777" w:rsidR="002E01E6" w:rsidRDefault="002E01E6">
      <w:pPr>
        <w:spacing w:after="18" w:line="259" w:lineRule="auto"/>
        <w:ind w:left="129" w:right="0" w:firstLine="0"/>
        <w:jc w:val="center"/>
      </w:pPr>
    </w:p>
    <w:p w14:paraId="00ACBABC" w14:textId="77777777" w:rsidR="002E01E6" w:rsidRDefault="001A0C5D">
      <w:pPr>
        <w:spacing w:after="4" w:line="259" w:lineRule="auto"/>
        <w:ind w:left="805" w:right="726" w:hanging="10"/>
        <w:jc w:val="center"/>
      </w:pPr>
      <w:r>
        <w:rPr>
          <w:b/>
        </w:rPr>
        <w:t>Wykaz podwykonawców Podmiotu przetwarzającego (</w:t>
      </w:r>
      <w:proofErr w:type="spellStart"/>
      <w:r>
        <w:rPr>
          <w:b/>
        </w:rPr>
        <w:t>podprocesorów</w:t>
      </w:r>
      <w:proofErr w:type="spellEnd"/>
      <w:r>
        <w:rPr>
          <w:b/>
        </w:rPr>
        <w:t xml:space="preserve">) </w:t>
      </w:r>
    </w:p>
    <w:p w14:paraId="7D847B36" w14:textId="77777777" w:rsidR="002E01E6" w:rsidRDefault="002E01E6">
      <w:pPr>
        <w:spacing w:after="20" w:line="259" w:lineRule="auto"/>
        <w:ind w:left="129" w:right="0" w:firstLine="0"/>
        <w:jc w:val="center"/>
      </w:pPr>
    </w:p>
    <w:p w14:paraId="5E77BA4E" w14:textId="77777777" w:rsidR="002E01E6" w:rsidRDefault="001A0C5D">
      <w:pPr>
        <w:ind w:left="62" w:right="9" w:firstLine="0"/>
      </w:pPr>
      <w:r>
        <w:t xml:space="preserve">Przy wykonaniu Umowy Podmiot przetwarzający korzysta z usług następujących </w:t>
      </w:r>
      <w:proofErr w:type="spellStart"/>
      <w:r>
        <w:t>podprocesorów</w:t>
      </w:r>
      <w:proofErr w:type="spellEnd"/>
      <w:r>
        <w:t xml:space="preserve">: </w:t>
      </w:r>
    </w:p>
    <w:p w14:paraId="32333919" w14:textId="77777777" w:rsidR="002E01E6" w:rsidRDefault="002E01E6">
      <w:pPr>
        <w:spacing w:after="0" w:line="259" w:lineRule="auto"/>
        <w:ind w:left="77" w:right="0" w:firstLine="0"/>
        <w:jc w:val="left"/>
      </w:pPr>
    </w:p>
    <w:tbl>
      <w:tblPr>
        <w:tblStyle w:val="TableGrid"/>
        <w:tblW w:w="9061" w:type="dxa"/>
        <w:tblInd w:w="-29" w:type="dxa"/>
        <w:tblCellMar>
          <w:top w:w="6" w:type="dxa"/>
          <w:left w:w="108" w:type="dxa"/>
          <w:right w:w="72" w:type="dxa"/>
        </w:tblCellMar>
        <w:tblLook w:val="04A0" w:firstRow="1" w:lastRow="0" w:firstColumn="1" w:lastColumn="0" w:noHBand="0" w:noVBand="1"/>
      </w:tblPr>
      <w:tblGrid>
        <w:gridCol w:w="562"/>
        <w:gridCol w:w="3260"/>
        <w:gridCol w:w="5239"/>
      </w:tblGrid>
      <w:tr w:rsidR="002E01E6" w14:paraId="7F0C06BC" w14:textId="77777777">
        <w:trPr>
          <w:trHeight w:val="239"/>
        </w:trPr>
        <w:tc>
          <w:tcPr>
            <w:tcW w:w="562" w:type="dxa"/>
            <w:tcBorders>
              <w:top w:val="single" w:sz="4" w:space="0" w:color="000000"/>
              <w:left w:val="single" w:sz="4" w:space="0" w:color="000000"/>
              <w:bottom w:val="single" w:sz="4" w:space="0" w:color="000000"/>
              <w:right w:val="single" w:sz="4" w:space="0" w:color="000000"/>
            </w:tcBorders>
            <w:shd w:val="clear" w:color="auto" w:fill="EEECE1"/>
          </w:tcPr>
          <w:p w14:paraId="72224A19" w14:textId="77777777" w:rsidR="002E01E6" w:rsidRDefault="001A0C5D">
            <w:pPr>
              <w:spacing w:after="0" w:line="259" w:lineRule="auto"/>
              <w:ind w:left="14" w:right="0" w:firstLine="0"/>
              <w:jc w:val="left"/>
            </w:pPr>
            <w:r>
              <w:rPr>
                <w:b/>
                <w:color w:val="00000A"/>
              </w:rPr>
              <w:t xml:space="preserve">LP. </w:t>
            </w:r>
          </w:p>
        </w:tc>
        <w:tc>
          <w:tcPr>
            <w:tcW w:w="3260" w:type="dxa"/>
            <w:tcBorders>
              <w:top w:val="single" w:sz="4" w:space="0" w:color="000000"/>
              <w:left w:val="single" w:sz="4" w:space="0" w:color="000000"/>
              <w:bottom w:val="single" w:sz="4" w:space="0" w:color="000000"/>
              <w:right w:val="single" w:sz="4" w:space="0" w:color="000000"/>
            </w:tcBorders>
            <w:shd w:val="clear" w:color="auto" w:fill="EEECE1"/>
          </w:tcPr>
          <w:p w14:paraId="28818F01" w14:textId="77777777" w:rsidR="002E01E6" w:rsidRDefault="001A0C5D">
            <w:pPr>
              <w:spacing w:after="0" w:line="259" w:lineRule="auto"/>
              <w:ind w:left="0" w:right="40" w:firstLine="0"/>
              <w:jc w:val="center"/>
            </w:pPr>
            <w:r>
              <w:rPr>
                <w:b/>
                <w:color w:val="00000A"/>
              </w:rPr>
              <w:t xml:space="preserve">PODPROCESOR </w:t>
            </w:r>
          </w:p>
        </w:tc>
        <w:tc>
          <w:tcPr>
            <w:tcW w:w="5239" w:type="dxa"/>
            <w:tcBorders>
              <w:top w:val="single" w:sz="4" w:space="0" w:color="000000"/>
              <w:left w:val="single" w:sz="4" w:space="0" w:color="000000"/>
              <w:bottom w:val="single" w:sz="4" w:space="0" w:color="000000"/>
              <w:right w:val="single" w:sz="4" w:space="0" w:color="000000"/>
            </w:tcBorders>
            <w:shd w:val="clear" w:color="auto" w:fill="EEECE1"/>
          </w:tcPr>
          <w:p w14:paraId="0D57DED3" w14:textId="77777777" w:rsidR="002E01E6" w:rsidRDefault="001A0C5D">
            <w:pPr>
              <w:spacing w:after="0" w:line="259" w:lineRule="auto"/>
              <w:ind w:left="0" w:right="38" w:firstLine="0"/>
              <w:jc w:val="center"/>
            </w:pPr>
            <w:r>
              <w:rPr>
                <w:b/>
                <w:color w:val="00000A"/>
              </w:rPr>
              <w:t xml:space="preserve">ADRES SIEDZIBY </w:t>
            </w:r>
          </w:p>
        </w:tc>
      </w:tr>
      <w:tr w:rsidR="002E01E6" w14:paraId="51599F7C" w14:textId="77777777">
        <w:trPr>
          <w:trHeight w:val="240"/>
        </w:trPr>
        <w:tc>
          <w:tcPr>
            <w:tcW w:w="562" w:type="dxa"/>
            <w:tcBorders>
              <w:top w:val="single" w:sz="4" w:space="0" w:color="000000"/>
              <w:left w:val="single" w:sz="4" w:space="0" w:color="000000"/>
              <w:bottom w:val="single" w:sz="4" w:space="0" w:color="000000"/>
              <w:right w:val="single" w:sz="4" w:space="0" w:color="000000"/>
            </w:tcBorders>
            <w:shd w:val="clear" w:color="auto" w:fill="EEECE1"/>
          </w:tcPr>
          <w:p w14:paraId="0B6B6272" w14:textId="77777777" w:rsidR="002E01E6" w:rsidRDefault="001A0C5D">
            <w:pPr>
              <w:spacing w:after="0" w:line="259" w:lineRule="auto"/>
              <w:ind w:left="0" w:right="41" w:firstLine="0"/>
              <w:jc w:val="center"/>
            </w:pPr>
            <w:r>
              <w:rPr>
                <w:b/>
                <w:color w:val="00000A"/>
              </w:rPr>
              <w:t xml:space="preserve">1 </w:t>
            </w:r>
          </w:p>
        </w:tc>
        <w:tc>
          <w:tcPr>
            <w:tcW w:w="3260" w:type="dxa"/>
            <w:tcBorders>
              <w:top w:val="single" w:sz="4" w:space="0" w:color="000000"/>
              <w:left w:val="single" w:sz="4" w:space="0" w:color="000000"/>
              <w:bottom w:val="single" w:sz="4" w:space="0" w:color="000000"/>
              <w:right w:val="single" w:sz="4" w:space="0" w:color="000000"/>
            </w:tcBorders>
          </w:tcPr>
          <w:p w14:paraId="31AC648A" w14:textId="77777777" w:rsidR="002E01E6" w:rsidRDefault="002E01E6">
            <w:pPr>
              <w:spacing w:after="0" w:line="259" w:lineRule="auto"/>
              <w:ind w:left="19" w:right="0" w:firstLine="0"/>
              <w:jc w:val="center"/>
            </w:pPr>
          </w:p>
        </w:tc>
        <w:tc>
          <w:tcPr>
            <w:tcW w:w="5239" w:type="dxa"/>
            <w:tcBorders>
              <w:top w:val="single" w:sz="4" w:space="0" w:color="000000"/>
              <w:left w:val="single" w:sz="4" w:space="0" w:color="000000"/>
              <w:bottom w:val="single" w:sz="4" w:space="0" w:color="000000"/>
              <w:right w:val="single" w:sz="4" w:space="0" w:color="000000"/>
            </w:tcBorders>
          </w:tcPr>
          <w:p w14:paraId="3D99D3A8" w14:textId="77777777" w:rsidR="002E01E6" w:rsidRDefault="002E01E6">
            <w:pPr>
              <w:spacing w:after="0" w:line="259" w:lineRule="auto"/>
              <w:ind w:left="0" w:right="0" w:firstLine="0"/>
              <w:jc w:val="left"/>
            </w:pPr>
          </w:p>
        </w:tc>
      </w:tr>
      <w:tr w:rsidR="002E01E6" w14:paraId="3A4153C8" w14:textId="77777777">
        <w:trPr>
          <w:trHeight w:val="239"/>
        </w:trPr>
        <w:tc>
          <w:tcPr>
            <w:tcW w:w="562" w:type="dxa"/>
            <w:tcBorders>
              <w:top w:val="single" w:sz="4" w:space="0" w:color="000000"/>
              <w:left w:val="single" w:sz="4" w:space="0" w:color="000000"/>
              <w:bottom w:val="single" w:sz="4" w:space="0" w:color="000000"/>
              <w:right w:val="single" w:sz="4" w:space="0" w:color="000000"/>
            </w:tcBorders>
            <w:shd w:val="clear" w:color="auto" w:fill="EEECE1"/>
          </w:tcPr>
          <w:p w14:paraId="76482E83" w14:textId="77777777" w:rsidR="002E01E6" w:rsidRDefault="001A0C5D">
            <w:pPr>
              <w:spacing w:after="0" w:line="259" w:lineRule="auto"/>
              <w:ind w:left="0" w:right="41" w:firstLine="0"/>
              <w:jc w:val="center"/>
            </w:pPr>
            <w:r>
              <w:rPr>
                <w:b/>
                <w:color w:val="00000A"/>
              </w:rPr>
              <w:t xml:space="preserve">2 </w:t>
            </w:r>
          </w:p>
        </w:tc>
        <w:tc>
          <w:tcPr>
            <w:tcW w:w="3260" w:type="dxa"/>
            <w:tcBorders>
              <w:top w:val="single" w:sz="4" w:space="0" w:color="000000"/>
              <w:left w:val="single" w:sz="4" w:space="0" w:color="000000"/>
              <w:bottom w:val="single" w:sz="4" w:space="0" w:color="000000"/>
              <w:right w:val="single" w:sz="4" w:space="0" w:color="000000"/>
            </w:tcBorders>
          </w:tcPr>
          <w:p w14:paraId="4A2D48F5" w14:textId="77777777" w:rsidR="002E01E6" w:rsidRDefault="002E01E6">
            <w:pPr>
              <w:spacing w:after="0" w:line="259" w:lineRule="auto"/>
              <w:ind w:left="19" w:right="0" w:firstLine="0"/>
              <w:jc w:val="center"/>
            </w:pPr>
          </w:p>
        </w:tc>
        <w:tc>
          <w:tcPr>
            <w:tcW w:w="5239" w:type="dxa"/>
            <w:tcBorders>
              <w:top w:val="single" w:sz="4" w:space="0" w:color="000000"/>
              <w:left w:val="single" w:sz="4" w:space="0" w:color="000000"/>
              <w:bottom w:val="single" w:sz="4" w:space="0" w:color="000000"/>
              <w:right w:val="single" w:sz="4" w:space="0" w:color="000000"/>
            </w:tcBorders>
          </w:tcPr>
          <w:p w14:paraId="4654B219" w14:textId="77777777" w:rsidR="002E01E6" w:rsidRDefault="002E01E6">
            <w:pPr>
              <w:spacing w:after="0" w:line="259" w:lineRule="auto"/>
              <w:ind w:left="0" w:right="0" w:firstLine="0"/>
              <w:jc w:val="left"/>
            </w:pPr>
          </w:p>
        </w:tc>
      </w:tr>
    </w:tbl>
    <w:p w14:paraId="7737EC4E" w14:textId="77777777" w:rsidR="002E01E6" w:rsidRDefault="002E01E6">
      <w:pPr>
        <w:spacing w:after="0" w:line="259" w:lineRule="auto"/>
        <w:ind w:left="77" w:right="0" w:firstLine="0"/>
        <w:jc w:val="left"/>
      </w:pPr>
    </w:p>
    <w:p w14:paraId="37716592" w14:textId="77777777" w:rsidR="002E01E6" w:rsidRDefault="002E01E6">
      <w:pPr>
        <w:spacing w:after="0" w:line="259" w:lineRule="auto"/>
        <w:ind w:left="77" w:right="0" w:firstLine="0"/>
        <w:jc w:val="left"/>
      </w:pPr>
    </w:p>
    <w:sectPr w:rsidR="002E01E6" w:rsidSect="00B542CA">
      <w:headerReference w:type="even" r:id="rId8"/>
      <w:headerReference w:type="default" r:id="rId9"/>
      <w:headerReference w:type="first" r:id="rId10"/>
      <w:pgSz w:w="11906" w:h="16838"/>
      <w:pgMar w:top="1608" w:right="847" w:bottom="1205" w:left="1056" w:header="709"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B404F" w14:textId="77777777" w:rsidR="00B72547" w:rsidRDefault="00B72547">
      <w:pPr>
        <w:spacing w:after="0" w:line="240" w:lineRule="auto"/>
      </w:pPr>
      <w:r>
        <w:separator/>
      </w:r>
    </w:p>
  </w:endnote>
  <w:endnote w:type="continuationSeparator" w:id="0">
    <w:p w14:paraId="47FCFA5A" w14:textId="77777777" w:rsidR="00B72547" w:rsidRDefault="00B72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61AC06" w14:textId="77777777" w:rsidR="00B72547" w:rsidRDefault="00B72547">
      <w:pPr>
        <w:spacing w:after="0" w:line="240" w:lineRule="auto"/>
      </w:pPr>
      <w:r>
        <w:separator/>
      </w:r>
    </w:p>
  </w:footnote>
  <w:footnote w:type="continuationSeparator" w:id="0">
    <w:p w14:paraId="2940FD1A" w14:textId="77777777" w:rsidR="00B72547" w:rsidRDefault="00B725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09BD7" w14:textId="77777777" w:rsidR="002476AB" w:rsidRDefault="002476AB">
    <w:pPr>
      <w:spacing w:after="0" w:line="259" w:lineRule="auto"/>
      <w:ind w:left="0" w:right="755" w:firstLine="0"/>
      <w:jc w:val="right"/>
    </w:pPr>
    <w:r>
      <w:rPr>
        <w:noProof/>
      </w:rPr>
      <w:drawing>
        <wp:anchor distT="0" distB="0" distL="114300" distR="114300" simplePos="0" relativeHeight="251658240" behindDoc="0" locked="0" layoutInCell="1" allowOverlap="0" wp14:anchorId="3F776933" wp14:editId="630B9A60">
          <wp:simplePos x="0" y="0"/>
          <wp:positionH relativeFrom="page">
            <wp:posOffset>739140</wp:posOffset>
          </wp:positionH>
          <wp:positionV relativeFrom="page">
            <wp:posOffset>450215</wp:posOffset>
          </wp:positionV>
          <wp:extent cx="5762625" cy="571500"/>
          <wp:effectExtent l="0" t="0" r="0" b="0"/>
          <wp:wrapSquare wrapText="bothSides"/>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5762625" cy="5715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B4878" w14:textId="77777777" w:rsidR="002476AB" w:rsidRDefault="002476AB">
    <w:pPr>
      <w:spacing w:after="0" w:line="259" w:lineRule="auto"/>
      <w:ind w:left="0" w:right="755" w:firstLine="0"/>
      <w:jc w:val="right"/>
    </w:pPr>
    <w:r>
      <w:rPr>
        <w:noProof/>
      </w:rPr>
      <w:drawing>
        <wp:anchor distT="0" distB="0" distL="114300" distR="114300" simplePos="0" relativeHeight="251659264" behindDoc="0" locked="0" layoutInCell="1" allowOverlap="0" wp14:anchorId="4F2E2E57" wp14:editId="39B494CD">
          <wp:simplePos x="0" y="0"/>
          <wp:positionH relativeFrom="page">
            <wp:posOffset>739140</wp:posOffset>
          </wp:positionH>
          <wp:positionV relativeFrom="page">
            <wp:posOffset>450215</wp:posOffset>
          </wp:positionV>
          <wp:extent cx="5762625" cy="571500"/>
          <wp:effectExtent l="0" t="0" r="0" b="0"/>
          <wp:wrapSquare wrapText="bothSides"/>
          <wp:docPr id="577536386"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5762625" cy="5715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72B8" w14:textId="77777777" w:rsidR="002476AB" w:rsidRDefault="002476AB">
    <w:pPr>
      <w:spacing w:after="0" w:line="259" w:lineRule="auto"/>
      <w:ind w:left="0" w:right="755" w:firstLine="0"/>
      <w:jc w:val="right"/>
    </w:pPr>
    <w:r>
      <w:rPr>
        <w:noProof/>
      </w:rPr>
      <w:drawing>
        <wp:anchor distT="0" distB="0" distL="114300" distR="114300" simplePos="0" relativeHeight="251660288" behindDoc="0" locked="0" layoutInCell="1" allowOverlap="0" wp14:anchorId="5FBD441A" wp14:editId="7AEA8C28">
          <wp:simplePos x="0" y="0"/>
          <wp:positionH relativeFrom="page">
            <wp:posOffset>739140</wp:posOffset>
          </wp:positionH>
          <wp:positionV relativeFrom="page">
            <wp:posOffset>450215</wp:posOffset>
          </wp:positionV>
          <wp:extent cx="5762625" cy="571500"/>
          <wp:effectExtent l="0" t="0" r="0" b="0"/>
          <wp:wrapSquare wrapText="bothSides"/>
          <wp:docPr id="1464546453"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5762625" cy="5715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A61CD"/>
    <w:multiLevelType w:val="hybridMultilevel"/>
    <w:tmpl w:val="A61CFE74"/>
    <w:lvl w:ilvl="0" w:tplc="3B36E6F6">
      <w:start w:val="1"/>
      <w:numFmt w:val="decimal"/>
      <w:lvlText w:val="%1."/>
      <w:lvlJc w:val="left"/>
      <w:pPr>
        <w:ind w:left="4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03C36D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01C9DB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4262DB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712AD2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32601B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61ECA9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4808CD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FD0AA4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7783F9E"/>
    <w:multiLevelType w:val="hybridMultilevel"/>
    <w:tmpl w:val="C6B0C056"/>
    <w:lvl w:ilvl="0" w:tplc="1BA87658">
      <w:start w:val="1"/>
      <w:numFmt w:val="decimal"/>
      <w:lvlText w:val="%1."/>
      <w:lvlJc w:val="left"/>
      <w:pPr>
        <w:ind w:left="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3B244CC">
      <w:start w:val="1"/>
      <w:numFmt w:val="lowerLetter"/>
      <w:lvlText w:val="%2"/>
      <w:lvlJc w:val="left"/>
      <w:pPr>
        <w:ind w:left="1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2B407D2">
      <w:start w:val="1"/>
      <w:numFmt w:val="lowerRoman"/>
      <w:lvlText w:val="%3"/>
      <w:lvlJc w:val="left"/>
      <w:pPr>
        <w:ind w:left="1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0CC2C4">
      <w:start w:val="1"/>
      <w:numFmt w:val="decimal"/>
      <w:lvlText w:val="%4"/>
      <w:lvlJc w:val="left"/>
      <w:pPr>
        <w:ind w:left="2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26A1D5E">
      <w:start w:val="1"/>
      <w:numFmt w:val="lowerLetter"/>
      <w:lvlText w:val="%5"/>
      <w:lvlJc w:val="left"/>
      <w:pPr>
        <w:ind w:left="3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488124C">
      <w:start w:val="1"/>
      <w:numFmt w:val="lowerRoman"/>
      <w:lvlText w:val="%6"/>
      <w:lvlJc w:val="left"/>
      <w:pPr>
        <w:ind w:left="39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C426524">
      <w:start w:val="1"/>
      <w:numFmt w:val="decimal"/>
      <w:lvlText w:val="%7"/>
      <w:lvlJc w:val="left"/>
      <w:pPr>
        <w:ind w:left="47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A566DCA">
      <w:start w:val="1"/>
      <w:numFmt w:val="lowerLetter"/>
      <w:lvlText w:val="%8"/>
      <w:lvlJc w:val="left"/>
      <w:pPr>
        <w:ind w:left="5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FA200E0">
      <w:start w:val="1"/>
      <w:numFmt w:val="lowerRoman"/>
      <w:lvlText w:val="%9"/>
      <w:lvlJc w:val="left"/>
      <w:pPr>
        <w:ind w:left="6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CB955D6"/>
    <w:multiLevelType w:val="hybridMultilevel"/>
    <w:tmpl w:val="92F8A8E0"/>
    <w:lvl w:ilvl="0" w:tplc="45262382">
      <w:start w:val="1"/>
      <w:numFmt w:val="decimal"/>
      <w:lvlText w:val="%1."/>
      <w:lvlJc w:val="left"/>
      <w:pPr>
        <w:ind w:left="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57058F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866D9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854A06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E5E60B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7428B4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960262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22C2EE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C0C3B5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9C5488F"/>
    <w:multiLevelType w:val="hybridMultilevel"/>
    <w:tmpl w:val="B33692D4"/>
    <w:lvl w:ilvl="0" w:tplc="516607B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A6CDE40">
      <w:start w:val="1"/>
      <w:numFmt w:val="lowerLetter"/>
      <w:lvlText w:val="%2)"/>
      <w:lvlJc w:val="left"/>
      <w:pPr>
        <w:ind w:left="7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CBABEBA">
      <w:start w:val="1"/>
      <w:numFmt w:val="lowerRoman"/>
      <w:lvlText w:val="%3"/>
      <w:lvlJc w:val="left"/>
      <w:pPr>
        <w:ind w:left="15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C9478D8">
      <w:start w:val="1"/>
      <w:numFmt w:val="decimal"/>
      <w:lvlText w:val="%4"/>
      <w:lvlJc w:val="left"/>
      <w:pPr>
        <w:ind w:left="23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F72F89E">
      <w:start w:val="1"/>
      <w:numFmt w:val="lowerLetter"/>
      <w:lvlText w:val="%5"/>
      <w:lvlJc w:val="left"/>
      <w:pPr>
        <w:ind w:left="30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0CBBD8">
      <w:start w:val="1"/>
      <w:numFmt w:val="lowerRoman"/>
      <w:lvlText w:val="%6"/>
      <w:lvlJc w:val="left"/>
      <w:pPr>
        <w:ind w:left="37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2D4C21A">
      <w:start w:val="1"/>
      <w:numFmt w:val="decimal"/>
      <w:lvlText w:val="%7"/>
      <w:lvlJc w:val="left"/>
      <w:pPr>
        <w:ind w:left="44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236B824">
      <w:start w:val="1"/>
      <w:numFmt w:val="lowerLetter"/>
      <w:lvlText w:val="%8"/>
      <w:lvlJc w:val="left"/>
      <w:pPr>
        <w:ind w:left="51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8946486">
      <w:start w:val="1"/>
      <w:numFmt w:val="lowerRoman"/>
      <w:lvlText w:val="%9"/>
      <w:lvlJc w:val="left"/>
      <w:pPr>
        <w:ind w:left="59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F135C14"/>
    <w:multiLevelType w:val="hybridMultilevel"/>
    <w:tmpl w:val="6EECB36E"/>
    <w:lvl w:ilvl="0" w:tplc="305C945A">
      <w:start w:val="1"/>
      <w:numFmt w:val="decimal"/>
      <w:lvlText w:val="%1."/>
      <w:lvlJc w:val="left"/>
      <w:pPr>
        <w:ind w:left="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3AE714E">
      <w:start w:val="1"/>
      <w:numFmt w:val="lowerLetter"/>
      <w:lvlText w:val="%2"/>
      <w:lvlJc w:val="left"/>
      <w:pPr>
        <w:ind w:left="11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81890C2">
      <w:start w:val="1"/>
      <w:numFmt w:val="lowerRoman"/>
      <w:lvlText w:val="%3"/>
      <w:lvlJc w:val="left"/>
      <w:pPr>
        <w:ind w:left="18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D2C921C">
      <w:start w:val="1"/>
      <w:numFmt w:val="decimal"/>
      <w:lvlText w:val="%4"/>
      <w:lvlJc w:val="left"/>
      <w:pPr>
        <w:ind w:left="25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0BE8B0C">
      <w:start w:val="1"/>
      <w:numFmt w:val="lowerLetter"/>
      <w:lvlText w:val="%5"/>
      <w:lvlJc w:val="left"/>
      <w:pPr>
        <w:ind w:left="32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E5AB416">
      <w:start w:val="1"/>
      <w:numFmt w:val="lowerRoman"/>
      <w:lvlText w:val="%6"/>
      <w:lvlJc w:val="left"/>
      <w:pPr>
        <w:ind w:left="39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D840302">
      <w:start w:val="1"/>
      <w:numFmt w:val="decimal"/>
      <w:lvlText w:val="%7"/>
      <w:lvlJc w:val="left"/>
      <w:pPr>
        <w:ind w:left="47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926A1AE">
      <w:start w:val="1"/>
      <w:numFmt w:val="lowerLetter"/>
      <w:lvlText w:val="%8"/>
      <w:lvlJc w:val="left"/>
      <w:pPr>
        <w:ind w:left="5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86E6446">
      <w:start w:val="1"/>
      <w:numFmt w:val="lowerRoman"/>
      <w:lvlText w:val="%9"/>
      <w:lvlJc w:val="left"/>
      <w:pPr>
        <w:ind w:left="61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56B4226"/>
    <w:multiLevelType w:val="hybridMultilevel"/>
    <w:tmpl w:val="E708B62E"/>
    <w:lvl w:ilvl="0" w:tplc="839A3368">
      <w:start w:val="1"/>
      <w:numFmt w:val="decimal"/>
      <w:lvlText w:val="%1."/>
      <w:lvlJc w:val="left"/>
      <w:pPr>
        <w:ind w:left="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A6E6EC8">
      <w:start w:val="1"/>
      <w:numFmt w:val="lowerLetter"/>
      <w:lvlText w:val="%2)"/>
      <w:lvlJc w:val="left"/>
      <w:pPr>
        <w:ind w:left="6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F8A4AAE">
      <w:start w:val="1"/>
      <w:numFmt w:val="lowerRoman"/>
      <w:lvlText w:val="%3"/>
      <w:lvlJc w:val="left"/>
      <w:pPr>
        <w:ind w:left="13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09A2CBC">
      <w:start w:val="1"/>
      <w:numFmt w:val="decimal"/>
      <w:lvlText w:val="%4"/>
      <w:lvlJc w:val="left"/>
      <w:pPr>
        <w:ind w:left="20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110E702">
      <w:start w:val="1"/>
      <w:numFmt w:val="lowerLetter"/>
      <w:lvlText w:val="%5"/>
      <w:lvlJc w:val="left"/>
      <w:pPr>
        <w:ind w:left="28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8D63AF0">
      <w:start w:val="1"/>
      <w:numFmt w:val="lowerRoman"/>
      <w:lvlText w:val="%6"/>
      <w:lvlJc w:val="left"/>
      <w:pPr>
        <w:ind w:left="35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67445D0">
      <w:start w:val="1"/>
      <w:numFmt w:val="decimal"/>
      <w:lvlText w:val="%7"/>
      <w:lvlJc w:val="left"/>
      <w:pPr>
        <w:ind w:left="42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4DCFE6E">
      <w:start w:val="1"/>
      <w:numFmt w:val="lowerLetter"/>
      <w:lvlText w:val="%8"/>
      <w:lvlJc w:val="left"/>
      <w:pPr>
        <w:ind w:left="49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35CF20E">
      <w:start w:val="1"/>
      <w:numFmt w:val="lowerRoman"/>
      <w:lvlText w:val="%9"/>
      <w:lvlJc w:val="left"/>
      <w:pPr>
        <w:ind w:left="56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5900B41"/>
    <w:multiLevelType w:val="hybridMultilevel"/>
    <w:tmpl w:val="B7ACBE6A"/>
    <w:lvl w:ilvl="0" w:tplc="9418E6EC">
      <w:start w:val="1"/>
      <w:numFmt w:val="decimal"/>
      <w:lvlText w:val="%1."/>
      <w:lvlJc w:val="left"/>
      <w:pPr>
        <w:ind w:left="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E18476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8FE26D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D3460A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8DA908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5BC9DC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84AE9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5EEFB4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3369AD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9F107F2"/>
    <w:multiLevelType w:val="hybridMultilevel"/>
    <w:tmpl w:val="0AE09A86"/>
    <w:lvl w:ilvl="0" w:tplc="8FF8A51C">
      <w:start w:val="1"/>
      <w:numFmt w:val="decimal"/>
      <w:lvlText w:val="%1."/>
      <w:lvlJc w:val="left"/>
      <w:pPr>
        <w:ind w:left="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5B2C0A6">
      <w:start w:val="1"/>
      <w:numFmt w:val="lowerLetter"/>
      <w:lvlText w:val="%2)"/>
      <w:lvlJc w:val="left"/>
      <w:pPr>
        <w:ind w:left="7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150C1CC">
      <w:start w:val="1"/>
      <w:numFmt w:val="lowerRoman"/>
      <w:lvlText w:val="%3"/>
      <w:lvlJc w:val="left"/>
      <w:pPr>
        <w:ind w:left="15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1C490C8">
      <w:start w:val="1"/>
      <w:numFmt w:val="decimal"/>
      <w:lvlText w:val="%4"/>
      <w:lvlJc w:val="left"/>
      <w:pPr>
        <w:ind w:left="22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B4CE336">
      <w:start w:val="1"/>
      <w:numFmt w:val="lowerLetter"/>
      <w:lvlText w:val="%5"/>
      <w:lvlJc w:val="left"/>
      <w:pPr>
        <w:ind w:left="29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1D025AA">
      <w:start w:val="1"/>
      <w:numFmt w:val="lowerRoman"/>
      <w:lvlText w:val="%6"/>
      <w:lvlJc w:val="left"/>
      <w:pPr>
        <w:ind w:left="36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840C14E">
      <w:start w:val="1"/>
      <w:numFmt w:val="decimal"/>
      <w:lvlText w:val="%7"/>
      <w:lvlJc w:val="left"/>
      <w:pPr>
        <w:ind w:left="43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B4CB822">
      <w:start w:val="1"/>
      <w:numFmt w:val="lowerLetter"/>
      <w:lvlText w:val="%8"/>
      <w:lvlJc w:val="left"/>
      <w:pPr>
        <w:ind w:left="51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41A40B0">
      <w:start w:val="1"/>
      <w:numFmt w:val="lowerRoman"/>
      <w:lvlText w:val="%9"/>
      <w:lvlJc w:val="left"/>
      <w:pPr>
        <w:ind w:left="58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D064961"/>
    <w:multiLevelType w:val="hybridMultilevel"/>
    <w:tmpl w:val="B64AC3D2"/>
    <w:lvl w:ilvl="0" w:tplc="0A944EAA">
      <w:start w:val="1"/>
      <w:numFmt w:val="decimal"/>
      <w:lvlText w:val="%1."/>
      <w:lvlJc w:val="left"/>
      <w:pPr>
        <w:ind w:left="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F48DA8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C0826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FFEE1D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5746EB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47800C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C6EF73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3EA5FF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A542F0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D6D3828"/>
    <w:multiLevelType w:val="hybridMultilevel"/>
    <w:tmpl w:val="51103842"/>
    <w:lvl w:ilvl="0" w:tplc="C6345D5E">
      <w:start w:val="1"/>
      <w:numFmt w:val="decimal"/>
      <w:lvlText w:val="%1."/>
      <w:lvlJc w:val="left"/>
      <w:pPr>
        <w:ind w:left="4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AA2D4C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51E8AD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F825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21826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1C0C99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9E0864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EDADEA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20E37C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03F7622"/>
    <w:multiLevelType w:val="hybridMultilevel"/>
    <w:tmpl w:val="AF364A6C"/>
    <w:lvl w:ilvl="0" w:tplc="8C2E4B02">
      <w:start w:val="1"/>
      <w:numFmt w:val="decimal"/>
      <w:lvlText w:val="%1"/>
      <w:lvlJc w:val="left"/>
      <w:pPr>
        <w:ind w:left="3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F1A008E0">
      <w:start w:val="12"/>
      <w:numFmt w:val="lowerLetter"/>
      <w:lvlText w:val="%2)"/>
      <w:lvlJc w:val="left"/>
      <w:pPr>
        <w:ind w:left="788"/>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CDE8DC2A">
      <w:start w:val="1"/>
      <w:numFmt w:val="lowerRoman"/>
      <w:lvlText w:val="%3"/>
      <w:lvlJc w:val="left"/>
      <w:pPr>
        <w:ind w:left="143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CD8C321E">
      <w:start w:val="1"/>
      <w:numFmt w:val="decimal"/>
      <w:lvlText w:val="%4"/>
      <w:lvlJc w:val="left"/>
      <w:pPr>
        <w:ind w:left="215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0CB62030">
      <w:start w:val="1"/>
      <w:numFmt w:val="lowerLetter"/>
      <w:lvlText w:val="%5"/>
      <w:lvlJc w:val="left"/>
      <w:pPr>
        <w:ind w:left="287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4676A5B4">
      <w:start w:val="1"/>
      <w:numFmt w:val="lowerRoman"/>
      <w:lvlText w:val="%6"/>
      <w:lvlJc w:val="left"/>
      <w:pPr>
        <w:ind w:left="359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6A2A5CBE">
      <w:start w:val="1"/>
      <w:numFmt w:val="decimal"/>
      <w:lvlText w:val="%7"/>
      <w:lvlJc w:val="left"/>
      <w:pPr>
        <w:ind w:left="431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487C2B26">
      <w:start w:val="1"/>
      <w:numFmt w:val="lowerLetter"/>
      <w:lvlText w:val="%8"/>
      <w:lvlJc w:val="left"/>
      <w:pPr>
        <w:ind w:left="503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DB3AFED6">
      <w:start w:val="1"/>
      <w:numFmt w:val="lowerRoman"/>
      <w:lvlText w:val="%9"/>
      <w:lvlJc w:val="left"/>
      <w:pPr>
        <w:ind w:left="575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1E2486B"/>
    <w:multiLevelType w:val="hybridMultilevel"/>
    <w:tmpl w:val="D3FCEF72"/>
    <w:lvl w:ilvl="0" w:tplc="7512AED4">
      <w:start w:val="1"/>
      <w:numFmt w:val="decimal"/>
      <w:lvlText w:val="%1."/>
      <w:lvlJc w:val="left"/>
      <w:pPr>
        <w:ind w:left="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8AB99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216D60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2D024C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F4171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AC413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530556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BEDF7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D10082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2324130"/>
    <w:multiLevelType w:val="hybridMultilevel"/>
    <w:tmpl w:val="19286048"/>
    <w:lvl w:ilvl="0" w:tplc="0F3EFEC8">
      <w:start w:val="1"/>
      <w:numFmt w:val="decimal"/>
      <w:lvlText w:val="%1."/>
      <w:lvlJc w:val="left"/>
      <w:pPr>
        <w:ind w:left="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38EB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169E0C">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C78F8DC">
      <w:start w:val="1"/>
      <w:numFmt w:val="bullet"/>
      <w:lvlText w:val="•"/>
      <w:lvlJc w:val="left"/>
      <w:pPr>
        <w:ind w:left="208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DCBF4A">
      <w:start w:val="1"/>
      <w:numFmt w:val="bullet"/>
      <w:lvlText w:val="o"/>
      <w:lvlJc w:val="left"/>
      <w:pPr>
        <w:ind w:left="280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B2244CA">
      <w:start w:val="1"/>
      <w:numFmt w:val="bullet"/>
      <w:lvlText w:val="▪"/>
      <w:lvlJc w:val="left"/>
      <w:pPr>
        <w:ind w:left="352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EF073C2">
      <w:start w:val="1"/>
      <w:numFmt w:val="bullet"/>
      <w:lvlText w:val="•"/>
      <w:lvlJc w:val="left"/>
      <w:pPr>
        <w:ind w:left="42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750E23C">
      <w:start w:val="1"/>
      <w:numFmt w:val="bullet"/>
      <w:lvlText w:val="o"/>
      <w:lvlJc w:val="left"/>
      <w:pPr>
        <w:ind w:left="49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660D90A">
      <w:start w:val="1"/>
      <w:numFmt w:val="bullet"/>
      <w:lvlText w:val="▪"/>
      <w:lvlJc w:val="left"/>
      <w:pPr>
        <w:ind w:left="568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44B22B3"/>
    <w:multiLevelType w:val="hybridMultilevel"/>
    <w:tmpl w:val="DB4EBF66"/>
    <w:lvl w:ilvl="0" w:tplc="49BACD52">
      <w:start w:val="1"/>
      <w:numFmt w:val="decimal"/>
      <w:lvlText w:val="%1."/>
      <w:lvlJc w:val="left"/>
      <w:pPr>
        <w:ind w:left="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8667552">
      <w:start w:val="1"/>
      <w:numFmt w:val="lowerLetter"/>
      <w:lvlText w:val="%2"/>
      <w:lvlJc w:val="left"/>
      <w:pPr>
        <w:ind w:left="1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12A430">
      <w:start w:val="1"/>
      <w:numFmt w:val="lowerRoman"/>
      <w:lvlText w:val="%3"/>
      <w:lvlJc w:val="left"/>
      <w:pPr>
        <w:ind w:left="1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FC6C540">
      <w:start w:val="1"/>
      <w:numFmt w:val="decimal"/>
      <w:lvlText w:val="%4"/>
      <w:lvlJc w:val="left"/>
      <w:pPr>
        <w:ind w:left="2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8D4DDB6">
      <w:start w:val="1"/>
      <w:numFmt w:val="lowerLetter"/>
      <w:lvlText w:val="%5"/>
      <w:lvlJc w:val="left"/>
      <w:pPr>
        <w:ind w:left="3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7E62852">
      <w:start w:val="1"/>
      <w:numFmt w:val="lowerRoman"/>
      <w:lvlText w:val="%6"/>
      <w:lvlJc w:val="left"/>
      <w:pPr>
        <w:ind w:left="39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34894D2">
      <w:start w:val="1"/>
      <w:numFmt w:val="decimal"/>
      <w:lvlText w:val="%7"/>
      <w:lvlJc w:val="left"/>
      <w:pPr>
        <w:ind w:left="46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EA428E">
      <w:start w:val="1"/>
      <w:numFmt w:val="lowerLetter"/>
      <w:lvlText w:val="%8"/>
      <w:lvlJc w:val="left"/>
      <w:pPr>
        <w:ind w:left="54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E445B78">
      <w:start w:val="1"/>
      <w:numFmt w:val="lowerRoman"/>
      <w:lvlText w:val="%9"/>
      <w:lvlJc w:val="left"/>
      <w:pPr>
        <w:ind w:left="61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3702ACC"/>
    <w:multiLevelType w:val="hybridMultilevel"/>
    <w:tmpl w:val="4238BA92"/>
    <w:lvl w:ilvl="0" w:tplc="F240162C">
      <w:start w:val="1"/>
      <w:numFmt w:val="decimal"/>
      <w:lvlText w:val="%1."/>
      <w:lvlJc w:val="left"/>
      <w:pPr>
        <w:ind w:left="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E7E5B0C">
      <w:start w:val="1"/>
      <w:numFmt w:val="decimal"/>
      <w:lvlText w:val="%2)"/>
      <w:lvlJc w:val="left"/>
      <w:pPr>
        <w:ind w:left="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4A6850">
      <w:start w:val="1"/>
      <w:numFmt w:val="lowerRoman"/>
      <w:lvlText w:val="%3"/>
      <w:lvlJc w:val="left"/>
      <w:pPr>
        <w:ind w:left="14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2CCD8D2">
      <w:start w:val="1"/>
      <w:numFmt w:val="decimal"/>
      <w:lvlText w:val="%4"/>
      <w:lvlJc w:val="left"/>
      <w:pPr>
        <w:ind w:left="2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5C81BA2">
      <w:start w:val="1"/>
      <w:numFmt w:val="lowerLetter"/>
      <w:lvlText w:val="%5"/>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D88F6E">
      <w:start w:val="1"/>
      <w:numFmt w:val="lowerRoman"/>
      <w:lvlText w:val="%6"/>
      <w:lvlJc w:val="left"/>
      <w:pPr>
        <w:ind w:left="35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E5E502A">
      <w:start w:val="1"/>
      <w:numFmt w:val="decimal"/>
      <w:lvlText w:val="%7"/>
      <w:lvlJc w:val="left"/>
      <w:pPr>
        <w:ind w:left="4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3D8E06E">
      <w:start w:val="1"/>
      <w:numFmt w:val="lowerLetter"/>
      <w:lvlText w:val="%8"/>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38654BA">
      <w:start w:val="1"/>
      <w:numFmt w:val="lowerRoman"/>
      <w:lvlText w:val="%9"/>
      <w:lvlJc w:val="left"/>
      <w:pPr>
        <w:ind w:left="57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3842678"/>
    <w:multiLevelType w:val="hybridMultilevel"/>
    <w:tmpl w:val="F90AB790"/>
    <w:lvl w:ilvl="0" w:tplc="8B56C828">
      <w:start w:val="1"/>
      <w:numFmt w:val="decimal"/>
      <w:lvlText w:val="%1."/>
      <w:lvlJc w:val="left"/>
      <w:pPr>
        <w:ind w:left="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6E8138">
      <w:start w:val="1"/>
      <w:numFmt w:val="lowerLetter"/>
      <w:lvlText w:val="%2"/>
      <w:lvlJc w:val="left"/>
      <w:pPr>
        <w:ind w:left="11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73C9082">
      <w:start w:val="1"/>
      <w:numFmt w:val="lowerRoman"/>
      <w:lvlText w:val="%3"/>
      <w:lvlJc w:val="left"/>
      <w:pPr>
        <w:ind w:left="18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AAFFCE">
      <w:start w:val="1"/>
      <w:numFmt w:val="decimal"/>
      <w:lvlText w:val="%4"/>
      <w:lvlJc w:val="left"/>
      <w:pPr>
        <w:ind w:left="25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A0ACDC0">
      <w:start w:val="1"/>
      <w:numFmt w:val="lowerLetter"/>
      <w:lvlText w:val="%5"/>
      <w:lvlJc w:val="left"/>
      <w:pPr>
        <w:ind w:left="33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2F4DEC2">
      <w:start w:val="1"/>
      <w:numFmt w:val="lowerRoman"/>
      <w:lvlText w:val="%6"/>
      <w:lvlJc w:val="left"/>
      <w:pPr>
        <w:ind w:left="40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77EC9F8">
      <w:start w:val="1"/>
      <w:numFmt w:val="decimal"/>
      <w:lvlText w:val="%7"/>
      <w:lvlJc w:val="left"/>
      <w:pPr>
        <w:ind w:left="47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AF8942E">
      <w:start w:val="1"/>
      <w:numFmt w:val="lowerLetter"/>
      <w:lvlText w:val="%8"/>
      <w:lvlJc w:val="left"/>
      <w:pPr>
        <w:ind w:left="54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CEAA85C">
      <w:start w:val="1"/>
      <w:numFmt w:val="lowerRoman"/>
      <w:lvlText w:val="%9"/>
      <w:lvlJc w:val="left"/>
      <w:pPr>
        <w:ind w:left="61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A4B2949"/>
    <w:multiLevelType w:val="hybridMultilevel"/>
    <w:tmpl w:val="3E442BDE"/>
    <w:lvl w:ilvl="0" w:tplc="6C9ACA4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39AB53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BB0F18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57CEDB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ECA2DC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ECEEE5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8DA8AF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9FE86D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30EECB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C2E1EA3"/>
    <w:multiLevelType w:val="hybridMultilevel"/>
    <w:tmpl w:val="FFA2B652"/>
    <w:lvl w:ilvl="0" w:tplc="0DC45718">
      <w:start w:val="1"/>
      <w:numFmt w:val="decimal"/>
      <w:lvlText w:val="%1."/>
      <w:lvlJc w:val="left"/>
      <w:pPr>
        <w:ind w:left="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FCA8E86">
      <w:start w:val="1"/>
      <w:numFmt w:val="upperRoman"/>
      <w:lvlText w:val="%2."/>
      <w:lvlJc w:val="left"/>
      <w:pPr>
        <w:ind w:left="79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3E42B6EC">
      <w:start w:val="1"/>
      <w:numFmt w:val="lowerRoman"/>
      <w:lvlText w:val="%3"/>
      <w:lvlJc w:val="left"/>
      <w:pPr>
        <w:ind w:left="143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F05A4450">
      <w:start w:val="1"/>
      <w:numFmt w:val="decimal"/>
      <w:lvlText w:val="%4"/>
      <w:lvlJc w:val="left"/>
      <w:pPr>
        <w:ind w:left="215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343C4850">
      <w:start w:val="1"/>
      <w:numFmt w:val="lowerLetter"/>
      <w:lvlText w:val="%5"/>
      <w:lvlJc w:val="left"/>
      <w:pPr>
        <w:ind w:left="287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AE02FC6C">
      <w:start w:val="1"/>
      <w:numFmt w:val="lowerRoman"/>
      <w:lvlText w:val="%6"/>
      <w:lvlJc w:val="left"/>
      <w:pPr>
        <w:ind w:left="359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822A01D0">
      <w:start w:val="1"/>
      <w:numFmt w:val="decimal"/>
      <w:lvlText w:val="%7"/>
      <w:lvlJc w:val="left"/>
      <w:pPr>
        <w:ind w:left="431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E7181428">
      <w:start w:val="1"/>
      <w:numFmt w:val="lowerLetter"/>
      <w:lvlText w:val="%8"/>
      <w:lvlJc w:val="left"/>
      <w:pPr>
        <w:ind w:left="503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ACCA481E">
      <w:start w:val="1"/>
      <w:numFmt w:val="lowerRoman"/>
      <w:lvlText w:val="%9"/>
      <w:lvlJc w:val="left"/>
      <w:pPr>
        <w:ind w:left="575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CD5184D"/>
    <w:multiLevelType w:val="hybridMultilevel"/>
    <w:tmpl w:val="EEB41AC4"/>
    <w:lvl w:ilvl="0" w:tplc="2EE80B0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22096AA">
      <w:start w:val="1"/>
      <w:numFmt w:val="lowerLetter"/>
      <w:lvlText w:val="%2"/>
      <w:lvlJc w:val="left"/>
      <w:pPr>
        <w:ind w:left="5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C2A9944">
      <w:start w:val="1"/>
      <w:numFmt w:val="lowerLetter"/>
      <w:lvlRestart w:val="0"/>
      <w:lvlText w:val="%3)"/>
      <w:lvlJc w:val="left"/>
      <w:pPr>
        <w:ind w:left="7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50785A">
      <w:start w:val="1"/>
      <w:numFmt w:val="decimal"/>
      <w:lvlText w:val="%4"/>
      <w:lvlJc w:val="left"/>
      <w:pPr>
        <w:ind w:left="15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38D1B6">
      <w:start w:val="1"/>
      <w:numFmt w:val="lowerLetter"/>
      <w:lvlText w:val="%5"/>
      <w:lvlJc w:val="left"/>
      <w:pPr>
        <w:ind w:left="2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A9663C2">
      <w:start w:val="1"/>
      <w:numFmt w:val="lowerRoman"/>
      <w:lvlText w:val="%6"/>
      <w:lvlJc w:val="left"/>
      <w:pPr>
        <w:ind w:left="29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904055C">
      <w:start w:val="1"/>
      <w:numFmt w:val="decimal"/>
      <w:lvlText w:val="%7"/>
      <w:lvlJc w:val="left"/>
      <w:pPr>
        <w:ind w:left="36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7B4D55A">
      <w:start w:val="1"/>
      <w:numFmt w:val="lowerLetter"/>
      <w:lvlText w:val="%8"/>
      <w:lvlJc w:val="left"/>
      <w:pPr>
        <w:ind w:left="43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4A0E6FE">
      <w:start w:val="1"/>
      <w:numFmt w:val="lowerRoman"/>
      <w:lvlText w:val="%9"/>
      <w:lvlJc w:val="left"/>
      <w:pPr>
        <w:ind w:left="51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32A10CA"/>
    <w:multiLevelType w:val="hybridMultilevel"/>
    <w:tmpl w:val="94E81884"/>
    <w:lvl w:ilvl="0" w:tplc="DAE89402">
      <w:start w:val="1"/>
      <w:numFmt w:val="decimal"/>
      <w:lvlText w:val="%1."/>
      <w:lvlJc w:val="left"/>
      <w:pPr>
        <w:ind w:left="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A024CC">
      <w:start w:val="1"/>
      <w:numFmt w:val="bullet"/>
      <w:lvlText w:val=""/>
      <w:lvlJc w:val="left"/>
      <w:pPr>
        <w:ind w:left="101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1F66110E">
      <w:start w:val="1"/>
      <w:numFmt w:val="bullet"/>
      <w:lvlText w:val="•"/>
      <w:lvlJc w:val="left"/>
      <w:pPr>
        <w:ind w:left="18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B10C54C">
      <w:start w:val="1"/>
      <w:numFmt w:val="bullet"/>
      <w:lvlText w:val="•"/>
      <w:lvlJc w:val="left"/>
      <w:pPr>
        <w:ind w:left="24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CDED456">
      <w:start w:val="1"/>
      <w:numFmt w:val="bullet"/>
      <w:lvlText w:val="o"/>
      <w:lvlJc w:val="left"/>
      <w:pPr>
        <w:ind w:left="32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44EF37C">
      <w:start w:val="1"/>
      <w:numFmt w:val="bullet"/>
      <w:lvlText w:val="▪"/>
      <w:lvlJc w:val="left"/>
      <w:pPr>
        <w:ind w:left="393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130C49A">
      <w:start w:val="1"/>
      <w:numFmt w:val="bullet"/>
      <w:lvlText w:val="•"/>
      <w:lvlJc w:val="left"/>
      <w:pPr>
        <w:ind w:left="4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DA4E08C">
      <w:start w:val="1"/>
      <w:numFmt w:val="bullet"/>
      <w:lvlText w:val="o"/>
      <w:lvlJc w:val="left"/>
      <w:pPr>
        <w:ind w:left="537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D764108">
      <w:start w:val="1"/>
      <w:numFmt w:val="bullet"/>
      <w:lvlText w:val="▪"/>
      <w:lvlJc w:val="left"/>
      <w:pPr>
        <w:ind w:left="609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353206D"/>
    <w:multiLevelType w:val="hybridMultilevel"/>
    <w:tmpl w:val="AE86C50E"/>
    <w:lvl w:ilvl="0" w:tplc="33D24936">
      <w:start w:val="1"/>
      <w:numFmt w:val="decimal"/>
      <w:lvlText w:val="%1."/>
      <w:lvlJc w:val="left"/>
      <w:pPr>
        <w:ind w:left="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05CDA4A">
      <w:start w:val="1"/>
      <w:numFmt w:val="lowerLetter"/>
      <w:lvlText w:val="%2)"/>
      <w:lvlJc w:val="left"/>
      <w:pPr>
        <w:ind w:left="788"/>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0346D9E2">
      <w:start w:val="1"/>
      <w:numFmt w:val="lowerRoman"/>
      <w:lvlText w:val="%3"/>
      <w:lvlJc w:val="left"/>
      <w:pPr>
        <w:ind w:left="143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3EB0711E">
      <w:start w:val="1"/>
      <w:numFmt w:val="decimal"/>
      <w:lvlText w:val="%4"/>
      <w:lvlJc w:val="left"/>
      <w:pPr>
        <w:ind w:left="215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EA86A21A">
      <w:start w:val="1"/>
      <w:numFmt w:val="lowerLetter"/>
      <w:lvlText w:val="%5"/>
      <w:lvlJc w:val="left"/>
      <w:pPr>
        <w:ind w:left="287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48762BE4">
      <w:start w:val="1"/>
      <w:numFmt w:val="lowerRoman"/>
      <w:lvlText w:val="%6"/>
      <w:lvlJc w:val="left"/>
      <w:pPr>
        <w:ind w:left="359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3404CC9C">
      <w:start w:val="1"/>
      <w:numFmt w:val="decimal"/>
      <w:lvlText w:val="%7"/>
      <w:lvlJc w:val="left"/>
      <w:pPr>
        <w:ind w:left="431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1974B998">
      <w:start w:val="1"/>
      <w:numFmt w:val="lowerLetter"/>
      <w:lvlText w:val="%8"/>
      <w:lvlJc w:val="left"/>
      <w:pPr>
        <w:ind w:left="503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71E0351A">
      <w:start w:val="1"/>
      <w:numFmt w:val="lowerRoman"/>
      <w:lvlText w:val="%9"/>
      <w:lvlJc w:val="left"/>
      <w:pPr>
        <w:ind w:left="575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453052B"/>
    <w:multiLevelType w:val="hybridMultilevel"/>
    <w:tmpl w:val="DA5EDB90"/>
    <w:lvl w:ilvl="0" w:tplc="C98440AE">
      <w:start w:val="1"/>
      <w:numFmt w:val="decimal"/>
      <w:lvlText w:val="%1."/>
      <w:lvlJc w:val="left"/>
      <w:pPr>
        <w:ind w:left="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885B6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26CF48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91E789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73CBCC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12160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8AE60F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9B6137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08E838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4FE41E7"/>
    <w:multiLevelType w:val="hybridMultilevel"/>
    <w:tmpl w:val="1B26DD06"/>
    <w:lvl w:ilvl="0" w:tplc="B8AA030E">
      <w:start w:val="1"/>
      <w:numFmt w:val="decimal"/>
      <w:lvlText w:val="%1."/>
      <w:lvlJc w:val="left"/>
      <w:pPr>
        <w:ind w:left="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B0764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2BA7A1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DDEBF0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EC6F6B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018BC2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C4A66F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CA148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900A0E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625611A"/>
    <w:multiLevelType w:val="hybridMultilevel"/>
    <w:tmpl w:val="D7A2FAB4"/>
    <w:lvl w:ilvl="0" w:tplc="645EFAFA">
      <w:start w:val="1"/>
      <w:numFmt w:val="decimal"/>
      <w:lvlText w:val="%1."/>
      <w:lvlJc w:val="left"/>
      <w:pPr>
        <w:ind w:left="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ECCFC54">
      <w:start w:val="1"/>
      <w:numFmt w:val="lowerLetter"/>
      <w:lvlText w:val="%2)"/>
      <w:lvlJc w:val="left"/>
      <w:pPr>
        <w:ind w:left="7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5BE89CC">
      <w:start w:val="1"/>
      <w:numFmt w:val="lowerRoman"/>
      <w:lvlText w:val="%3"/>
      <w:lvlJc w:val="left"/>
      <w:pPr>
        <w:ind w:left="1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3C8B86">
      <w:start w:val="1"/>
      <w:numFmt w:val="decimal"/>
      <w:lvlText w:val="%4"/>
      <w:lvlJc w:val="left"/>
      <w:pPr>
        <w:ind w:left="2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12C518">
      <w:start w:val="1"/>
      <w:numFmt w:val="lowerLetter"/>
      <w:lvlText w:val="%5"/>
      <w:lvlJc w:val="left"/>
      <w:pPr>
        <w:ind w:left="2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442E7D8">
      <w:start w:val="1"/>
      <w:numFmt w:val="lowerRoman"/>
      <w:lvlText w:val="%6"/>
      <w:lvlJc w:val="left"/>
      <w:pPr>
        <w:ind w:left="36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9CCF800">
      <w:start w:val="1"/>
      <w:numFmt w:val="decimal"/>
      <w:lvlText w:val="%7"/>
      <w:lvlJc w:val="left"/>
      <w:pPr>
        <w:ind w:left="43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1E413B6">
      <w:start w:val="1"/>
      <w:numFmt w:val="lowerLetter"/>
      <w:lvlText w:val="%8"/>
      <w:lvlJc w:val="left"/>
      <w:pPr>
        <w:ind w:left="50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49CF1EC">
      <w:start w:val="1"/>
      <w:numFmt w:val="lowerRoman"/>
      <w:lvlText w:val="%9"/>
      <w:lvlJc w:val="left"/>
      <w:pPr>
        <w:ind w:left="57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7521362"/>
    <w:multiLevelType w:val="hybridMultilevel"/>
    <w:tmpl w:val="B846F392"/>
    <w:lvl w:ilvl="0" w:tplc="C580358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F9EEB82">
      <w:start w:val="1"/>
      <w:numFmt w:val="lowerLetter"/>
      <w:lvlText w:val="%2"/>
      <w:lvlJc w:val="left"/>
      <w:pPr>
        <w:ind w:left="6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A78DE9E">
      <w:start w:val="1"/>
      <w:numFmt w:val="lowerLetter"/>
      <w:lvlRestart w:val="0"/>
      <w:lvlText w:val="%3)"/>
      <w:lvlJc w:val="left"/>
      <w:pPr>
        <w:ind w:left="9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52CAF52">
      <w:start w:val="1"/>
      <w:numFmt w:val="decimal"/>
      <w:lvlText w:val="%4"/>
      <w:lvlJc w:val="left"/>
      <w:pPr>
        <w:ind w:left="16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B47F0A">
      <w:start w:val="1"/>
      <w:numFmt w:val="lowerLetter"/>
      <w:lvlText w:val="%5"/>
      <w:lvlJc w:val="left"/>
      <w:pPr>
        <w:ind w:left="23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D06930">
      <w:start w:val="1"/>
      <w:numFmt w:val="lowerRoman"/>
      <w:lvlText w:val="%6"/>
      <w:lvlJc w:val="left"/>
      <w:pPr>
        <w:ind w:left="30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01ABDFA">
      <w:start w:val="1"/>
      <w:numFmt w:val="decimal"/>
      <w:lvlText w:val="%7"/>
      <w:lvlJc w:val="left"/>
      <w:pPr>
        <w:ind w:left="38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F22596A">
      <w:start w:val="1"/>
      <w:numFmt w:val="lowerLetter"/>
      <w:lvlText w:val="%8"/>
      <w:lvlJc w:val="left"/>
      <w:pPr>
        <w:ind w:left="45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90A30BC">
      <w:start w:val="1"/>
      <w:numFmt w:val="lowerRoman"/>
      <w:lvlText w:val="%9"/>
      <w:lvlJc w:val="left"/>
      <w:pPr>
        <w:ind w:left="52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96C293E"/>
    <w:multiLevelType w:val="hybridMultilevel"/>
    <w:tmpl w:val="F0E2A516"/>
    <w:lvl w:ilvl="0" w:tplc="A698B5B2">
      <w:start w:val="1"/>
      <w:numFmt w:val="decimal"/>
      <w:lvlText w:val="%1."/>
      <w:lvlJc w:val="left"/>
      <w:pPr>
        <w:ind w:left="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D50939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CC8496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596C6B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CCAAF8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3443EE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23ADDC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90794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268B9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BE918DF"/>
    <w:multiLevelType w:val="hybridMultilevel"/>
    <w:tmpl w:val="C18002B8"/>
    <w:lvl w:ilvl="0" w:tplc="8C24B134">
      <w:start w:val="1"/>
      <w:numFmt w:val="decimal"/>
      <w:lvlText w:val="%1."/>
      <w:lvlJc w:val="left"/>
      <w:pPr>
        <w:ind w:left="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C366FF8">
      <w:start w:val="1"/>
      <w:numFmt w:val="lowerLetter"/>
      <w:lvlText w:val="%2"/>
      <w:lvlJc w:val="left"/>
      <w:pPr>
        <w:ind w:left="1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2EC0656">
      <w:start w:val="1"/>
      <w:numFmt w:val="lowerRoman"/>
      <w:lvlText w:val="%3"/>
      <w:lvlJc w:val="left"/>
      <w:pPr>
        <w:ind w:left="1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041A3C">
      <w:start w:val="1"/>
      <w:numFmt w:val="decimal"/>
      <w:lvlText w:val="%4"/>
      <w:lvlJc w:val="left"/>
      <w:pPr>
        <w:ind w:left="2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9DC369A">
      <w:start w:val="1"/>
      <w:numFmt w:val="lowerLetter"/>
      <w:lvlText w:val="%5"/>
      <w:lvlJc w:val="left"/>
      <w:pPr>
        <w:ind w:left="3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674E334">
      <w:start w:val="1"/>
      <w:numFmt w:val="lowerRoman"/>
      <w:lvlText w:val="%6"/>
      <w:lvlJc w:val="left"/>
      <w:pPr>
        <w:ind w:left="39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26E452E">
      <w:start w:val="1"/>
      <w:numFmt w:val="decimal"/>
      <w:lvlText w:val="%7"/>
      <w:lvlJc w:val="left"/>
      <w:pPr>
        <w:ind w:left="47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6B831AA">
      <w:start w:val="1"/>
      <w:numFmt w:val="lowerLetter"/>
      <w:lvlText w:val="%8"/>
      <w:lvlJc w:val="left"/>
      <w:pPr>
        <w:ind w:left="5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EBCB614">
      <w:start w:val="1"/>
      <w:numFmt w:val="lowerRoman"/>
      <w:lvlText w:val="%9"/>
      <w:lvlJc w:val="left"/>
      <w:pPr>
        <w:ind w:left="6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6E99297A"/>
    <w:multiLevelType w:val="hybridMultilevel"/>
    <w:tmpl w:val="C40C9F60"/>
    <w:lvl w:ilvl="0" w:tplc="B38A54DE">
      <w:start w:val="1"/>
      <w:numFmt w:val="decimal"/>
      <w:lvlText w:val="%1."/>
      <w:lvlJc w:val="left"/>
      <w:pPr>
        <w:ind w:left="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77E60B0">
      <w:start w:val="1"/>
      <w:numFmt w:val="lowerLetter"/>
      <w:lvlText w:val="%2)"/>
      <w:lvlJc w:val="left"/>
      <w:pPr>
        <w:ind w:left="7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9489B0E">
      <w:start w:val="1"/>
      <w:numFmt w:val="lowerRoman"/>
      <w:lvlText w:val="%3"/>
      <w:lvlJc w:val="left"/>
      <w:pPr>
        <w:ind w:left="1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BFAE938">
      <w:start w:val="1"/>
      <w:numFmt w:val="decimal"/>
      <w:lvlText w:val="%4"/>
      <w:lvlJc w:val="left"/>
      <w:pPr>
        <w:ind w:left="2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4D63F66">
      <w:start w:val="1"/>
      <w:numFmt w:val="lowerLetter"/>
      <w:lvlText w:val="%5"/>
      <w:lvlJc w:val="left"/>
      <w:pPr>
        <w:ind w:left="2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482B834">
      <w:start w:val="1"/>
      <w:numFmt w:val="lowerRoman"/>
      <w:lvlText w:val="%6"/>
      <w:lvlJc w:val="left"/>
      <w:pPr>
        <w:ind w:left="3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BC81EA">
      <w:start w:val="1"/>
      <w:numFmt w:val="decimal"/>
      <w:lvlText w:val="%7"/>
      <w:lvlJc w:val="left"/>
      <w:pPr>
        <w:ind w:left="4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58C0DF4">
      <w:start w:val="1"/>
      <w:numFmt w:val="lowerLetter"/>
      <w:lvlText w:val="%8"/>
      <w:lvlJc w:val="left"/>
      <w:pPr>
        <w:ind w:left="5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ACE4EF4">
      <w:start w:val="1"/>
      <w:numFmt w:val="lowerRoman"/>
      <w:lvlText w:val="%9"/>
      <w:lvlJc w:val="left"/>
      <w:pPr>
        <w:ind w:left="5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26D085F"/>
    <w:multiLevelType w:val="hybridMultilevel"/>
    <w:tmpl w:val="AD52CFB2"/>
    <w:lvl w:ilvl="0" w:tplc="7FA097F0">
      <w:start w:val="1"/>
      <w:numFmt w:val="decimal"/>
      <w:lvlText w:val="%1."/>
      <w:lvlJc w:val="left"/>
      <w:pPr>
        <w:ind w:left="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802DEA8">
      <w:start w:val="1"/>
      <w:numFmt w:val="lowerLetter"/>
      <w:lvlText w:val="%2)"/>
      <w:lvlJc w:val="left"/>
      <w:pPr>
        <w:ind w:left="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43E54D0">
      <w:start w:val="1"/>
      <w:numFmt w:val="lowerRoman"/>
      <w:lvlText w:val="%3"/>
      <w:lvlJc w:val="left"/>
      <w:pPr>
        <w:ind w:left="14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2F24F10">
      <w:start w:val="1"/>
      <w:numFmt w:val="decimal"/>
      <w:lvlText w:val="%4"/>
      <w:lvlJc w:val="left"/>
      <w:pPr>
        <w:ind w:left="2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2476C">
      <w:start w:val="1"/>
      <w:numFmt w:val="lowerLetter"/>
      <w:lvlText w:val="%5"/>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CA5EB8">
      <w:start w:val="1"/>
      <w:numFmt w:val="lowerRoman"/>
      <w:lvlText w:val="%6"/>
      <w:lvlJc w:val="left"/>
      <w:pPr>
        <w:ind w:left="35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5F4592A">
      <w:start w:val="1"/>
      <w:numFmt w:val="decimal"/>
      <w:lvlText w:val="%7"/>
      <w:lvlJc w:val="left"/>
      <w:pPr>
        <w:ind w:left="4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34CA31C">
      <w:start w:val="1"/>
      <w:numFmt w:val="lowerLetter"/>
      <w:lvlText w:val="%8"/>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B4A241C">
      <w:start w:val="1"/>
      <w:numFmt w:val="lowerRoman"/>
      <w:lvlText w:val="%9"/>
      <w:lvlJc w:val="left"/>
      <w:pPr>
        <w:ind w:left="57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8E001FA"/>
    <w:multiLevelType w:val="hybridMultilevel"/>
    <w:tmpl w:val="083AF75C"/>
    <w:lvl w:ilvl="0" w:tplc="1A22CC7E">
      <w:start w:val="1"/>
      <w:numFmt w:val="decimal"/>
      <w:lvlText w:val="%1."/>
      <w:lvlJc w:val="left"/>
      <w:pPr>
        <w:ind w:left="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A5C7A66">
      <w:start w:val="1"/>
      <w:numFmt w:val="lowerLetter"/>
      <w:lvlText w:val="%2)"/>
      <w:lvlJc w:val="left"/>
      <w:pPr>
        <w:ind w:left="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86C6F9E">
      <w:start w:val="1"/>
      <w:numFmt w:val="lowerRoman"/>
      <w:lvlText w:val="%3"/>
      <w:lvlJc w:val="left"/>
      <w:pPr>
        <w:ind w:left="14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20254E8">
      <w:start w:val="1"/>
      <w:numFmt w:val="decimal"/>
      <w:lvlText w:val="%4"/>
      <w:lvlJc w:val="left"/>
      <w:pPr>
        <w:ind w:left="2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72A52BA">
      <w:start w:val="1"/>
      <w:numFmt w:val="lowerLetter"/>
      <w:lvlText w:val="%5"/>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06849E8">
      <w:start w:val="1"/>
      <w:numFmt w:val="lowerRoman"/>
      <w:lvlText w:val="%6"/>
      <w:lvlJc w:val="left"/>
      <w:pPr>
        <w:ind w:left="35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E2C48F6">
      <w:start w:val="1"/>
      <w:numFmt w:val="decimal"/>
      <w:lvlText w:val="%7"/>
      <w:lvlJc w:val="left"/>
      <w:pPr>
        <w:ind w:left="4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A20DD6">
      <w:start w:val="1"/>
      <w:numFmt w:val="lowerLetter"/>
      <w:lvlText w:val="%8"/>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D9219CA">
      <w:start w:val="1"/>
      <w:numFmt w:val="lowerRoman"/>
      <w:lvlText w:val="%9"/>
      <w:lvlJc w:val="left"/>
      <w:pPr>
        <w:ind w:left="57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A5B4ED0"/>
    <w:multiLevelType w:val="hybridMultilevel"/>
    <w:tmpl w:val="80FEF23E"/>
    <w:lvl w:ilvl="0" w:tplc="D4B82434">
      <w:start w:val="1"/>
      <w:numFmt w:val="decimal"/>
      <w:lvlText w:val="%1."/>
      <w:lvlJc w:val="left"/>
      <w:pPr>
        <w:ind w:left="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BF88D06">
      <w:start w:val="1"/>
      <w:numFmt w:val="lowerLetter"/>
      <w:lvlText w:val="%2)"/>
      <w:lvlJc w:val="left"/>
      <w:pPr>
        <w:ind w:left="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08CB504">
      <w:start w:val="1"/>
      <w:numFmt w:val="lowerRoman"/>
      <w:lvlText w:val="%3"/>
      <w:lvlJc w:val="left"/>
      <w:pPr>
        <w:ind w:left="14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37C1844">
      <w:start w:val="1"/>
      <w:numFmt w:val="decimal"/>
      <w:lvlText w:val="%4"/>
      <w:lvlJc w:val="left"/>
      <w:pPr>
        <w:ind w:left="2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DBE33FA">
      <w:start w:val="1"/>
      <w:numFmt w:val="lowerLetter"/>
      <w:lvlText w:val="%5"/>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FA4B5A0">
      <w:start w:val="1"/>
      <w:numFmt w:val="lowerRoman"/>
      <w:lvlText w:val="%6"/>
      <w:lvlJc w:val="left"/>
      <w:pPr>
        <w:ind w:left="35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2A27BD0">
      <w:start w:val="1"/>
      <w:numFmt w:val="decimal"/>
      <w:lvlText w:val="%7"/>
      <w:lvlJc w:val="left"/>
      <w:pPr>
        <w:ind w:left="4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2A4FF74">
      <w:start w:val="1"/>
      <w:numFmt w:val="lowerLetter"/>
      <w:lvlText w:val="%8"/>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426B970">
      <w:start w:val="1"/>
      <w:numFmt w:val="lowerRoman"/>
      <w:lvlText w:val="%9"/>
      <w:lvlJc w:val="left"/>
      <w:pPr>
        <w:ind w:left="57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A94610D"/>
    <w:multiLevelType w:val="hybridMultilevel"/>
    <w:tmpl w:val="15665714"/>
    <w:lvl w:ilvl="0" w:tplc="1A520AFC">
      <w:start w:val="1"/>
      <w:numFmt w:val="decimal"/>
      <w:lvlText w:val="%1."/>
      <w:lvlJc w:val="left"/>
      <w:pPr>
        <w:ind w:left="4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A660CBA">
      <w:start w:val="2"/>
      <w:numFmt w:val="lowerLetter"/>
      <w:lvlText w:val="%2)"/>
      <w:lvlJc w:val="left"/>
      <w:pPr>
        <w:ind w:left="7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3722B22">
      <w:start w:val="1"/>
      <w:numFmt w:val="lowerRoman"/>
      <w:lvlText w:val="%3"/>
      <w:lvlJc w:val="left"/>
      <w:pPr>
        <w:ind w:left="15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42A8C22">
      <w:start w:val="1"/>
      <w:numFmt w:val="decimal"/>
      <w:lvlText w:val="%4"/>
      <w:lvlJc w:val="left"/>
      <w:pPr>
        <w:ind w:left="22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7B49B3A">
      <w:start w:val="1"/>
      <w:numFmt w:val="lowerLetter"/>
      <w:lvlText w:val="%5"/>
      <w:lvlJc w:val="left"/>
      <w:pPr>
        <w:ind w:left="29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9483FA0">
      <w:start w:val="1"/>
      <w:numFmt w:val="lowerRoman"/>
      <w:lvlText w:val="%6"/>
      <w:lvlJc w:val="left"/>
      <w:pPr>
        <w:ind w:left="36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1282CFC">
      <w:start w:val="1"/>
      <w:numFmt w:val="decimal"/>
      <w:lvlText w:val="%7"/>
      <w:lvlJc w:val="left"/>
      <w:pPr>
        <w:ind w:left="43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D283E8">
      <w:start w:val="1"/>
      <w:numFmt w:val="lowerLetter"/>
      <w:lvlText w:val="%8"/>
      <w:lvlJc w:val="left"/>
      <w:pPr>
        <w:ind w:left="51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CA4DCE">
      <w:start w:val="1"/>
      <w:numFmt w:val="lowerRoman"/>
      <w:lvlText w:val="%9"/>
      <w:lvlJc w:val="left"/>
      <w:pPr>
        <w:ind w:left="58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222013129">
    <w:abstractNumId w:val="20"/>
  </w:num>
  <w:num w:numId="2" w16cid:durableId="1094592936">
    <w:abstractNumId w:val="10"/>
  </w:num>
  <w:num w:numId="3" w16cid:durableId="1275287535">
    <w:abstractNumId w:val="17"/>
  </w:num>
  <w:num w:numId="4" w16cid:durableId="677780242">
    <w:abstractNumId w:val="27"/>
  </w:num>
  <w:num w:numId="5" w16cid:durableId="690650424">
    <w:abstractNumId w:val="25"/>
  </w:num>
  <w:num w:numId="6" w16cid:durableId="630526108">
    <w:abstractNumId w:val="30"/>
  </w:num>
  <w:num w:numId="7" w16cid:durableId="943339716">
    <w:abstractNumId w:val="21"/>
  </w:num>
  <w:num w:numId="8" w16cid:durableId="36902211">
    <w:abstractNumId w:val="26"/>
  </w:num>
  <w:num w:numId="9" w16cid:durableId="946503359">
    <w:abstractNumId w:val="7"/>
  </w:num>
  <w:num w:numId="10" w16cid:durableId="41759719">
    <w:abstractNumId w:val="3"/>
  </w:num>
  <w:num w:numId="11" w16cid:durableId="1387992239">
    <w:abstractNumId w:val="15"/>
  </w:num>
  <w:num w:numId="12" w16cid:durableId="1833594705">
    <w:abstractNumId w:val="4"/>
  </w:num>
  <w:num w:numId="13" w16cid:durableId="1766611059">
    <w:abstractNumId w:val="12"/>
  </w:num>
  <w:num w:numId="14" w16cid:durableId="755128473">
    <w:abstractNumId w:val="5"/>
  </w:num>
  <w:num w:numId="15" w16cid:durableId="720056827">
    <w:abstractNumId w:val="24"/>
  </w:num>
  <w:num w:numId="16" w16cid:durableId="961497323">
    <w:abstractNumId w:val="29"/>
  </w:num>
  <w:num w:numId="17" w16cid:durableId="2031375478">
    <w:abstractNumId w:val="28"/>
  </w:num>
  <w:num w:numId="18" w16cid:durableId="583491572">
    <w:abstractNumId w:val="14"/>
  </w:num>
  <w:num w:numId="19" w16cid:durableId="2111316056">
    <w:abstractNumId w:val="2"/>
  </w:num>
  <w:num w:numId="20" w16cid:durableId="1108307022">
    <w:abstractNumId w:val="16"/>
  </w:num>
  <w:num w:numId="21" w16cid:durableId="1879974874">
    <w:abstractNumId w:val="1"/>
  </w:num>
  <w:num w:numId="22" w16cid:durableId="433324768">
    <w:abstractNumId w:val="18"/>
  </w:num>
  <w:num w:numId="23" w16cid:durableId="364061153">
    <w:abstractNumId w:val="22"/>
  </w:num>
  <w:num w:numId="24" w16cid:durableId="994186499">
    <w:abstractNumId w:val="19"/>
  </w:num>
  <w:num w:numId="25" w16cid:durableId="1326082179">
    <w:abstractNumId w:val="31"/>
  </w:num>
  <w:num w:numId="26" w16cid:durableId="753744336">
    <w:abstractNumId w:val="11"/>
  </w:num>
  <w:num w:numId="27" w16cid:durableId="1165240332">
    <w:abstractNumId w:val="6"/>
  </w:num>
  <w:num w:numId="28" w16cid:durableId="140077060">
    <w:abstractNumId w:val="8"/>
  </w:num>
  <w:num w:numId="29" w16cid:durableId="250896780">
    <w:abstractNumId w:val="13"/>
  </w:num>
  <w:num w:numId="30" w16cid:durableId="2143963849">
    <w:abstractNumId w:val="23"/>
  </w:num>
  <w:num w:numId="31" w16cid:durableId="191965159">
    <w:abstractNumId w:val="9"/>
  </w:num>
  <w:num w:numId="32" w16cid:durableId="2224535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era Urbaniak">
    <w15:presenceInfo w15:providerId="AD" w15:userId="S::eurbaniak@spzozslupca.onmicrosoft.com::23d1a465-b003-43bc-91b1-e7bbb67245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trackRevisions/>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E01E6"/>
    <w:rsid w:val="00077597"/>
    <w:rsid w:val="00142F34"/>
    <w:rsid w:val="00184A16"/>
    <w:rsid w:val="001A0C5D"/>
    <w:rsid w:val="002476AB"/>
    <w:rsid w:val="002E01E6"/>
    <w:rsid w:val="00342B55"/>
    <w:rsid w:val="00374E23"/>
    <w:rsid w:val="003D70B9"/>
    <w:rsid w:val="00425E8C"/>
    <w:rsid w:val="00427BAA"/>
    <w:rsid w:val="00484430"/>
    <w:rsid w:val="004A17CB"/>
    <w:rsid w:val="005147D9"/>
    <w:rsid w:val="00534368"/>
    <w:rsid w:val="00547F50"/>
    <w:rsid w:val="00585DE9"/>
    <w:rsid w:val="005E7ABD"/>
    <w:rsid w:val="00601B56"/>
    <w:rsid w:val="0063785F"/>
    <w:rsid w:val="00656D4B"/>
    <w:rsid w:val="00767AE4"/>
    <w:rsid w:val="007D4621"/>
    <w:rsid w:val="008574C7"/>
    <w:rsid w:val="0085760B"/>
    <w:rsid w:val="00887C89"/>
    <w:rsid w:val="00A871E5"/>
    <w:rsid w:val="00B01BD9"/>
    <w:rsid w:val="00B02AC6"/>
    <w:rsid w:val="00B20A6C"/>
    <w:rsid w:val="00B24A4C"/>
    <w:rsid w:val="00B26862"/>
    <w:rsid w:val="00B4228B"/>
    <w:rsid w:val="00B50CA9"/>
    <w:rsid w:val="00B542CA"/>
    <w:rsid w:val="00B72547"/>
    <w:rsid w:val="00B829E5"/>
    <w:rsid w:val="00BB753C"/>
    <w:rsid w:val="00C45212"/>
    <w:rsid w:val="00C5035E"/>
    <w:rsid w:val="00C92D2D"/>
    <w:rsid w:val="00CB47E3"/>
    <w:rsid w:val="00CC2126"/>
    <w:rsid w:val="00CC57B4"/>
    <w:rsid w:val="00CE4CA2"/>
    <w:rsid w:val="00D35E40"/>
    <w:rsid w:val="00D7069C"/>
    <w:rsid w:val="00DC25D1"/>
    <w:rsid w:val="00E2035D"/>
    <w:rsid w:val="00E43E6B"/>
    <w:rsid w:val="00E6268C"/>
    <w:rsid w:val="00F358F6"/>
    <w:rsid w:val="00F62BE9"/>
    <w:rsid w:val="00FC190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E4A0A"/>
  <w15:docId w15:val="{639EAF4D-4518-49C1-9049-4A8B21F6F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542CA"/>
    <w:pPr>
      <w:spacing w:after="5" w:line="266" w:lineRule="auto"/>
      <w:ind w:left="435" w:right="3812" w:hanging="358"/>
      <w:jc w:val="both"/>
    </w:pPr>
    <w:rPr>
      <w:rFonts w:ascii="Arial" w:eastAsia="Arial" w:hAnsi="Arial" w:cs="Arial"/>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B542CA"/>
    <w:pPr>
      <w:spacing w:after="0" w:line="240" w:lineRule="auto"/>
    </w:pPr>
    <w:tblPr>
      <w:tblCellMar>
        <w:top w:w="0" w:type="dxa"/>
        <w:left w:w="0" w:type="dxa"/>
        <w:bottom w:w="0" w:type="dxa"/>
        <w:right w:w="0" w:type="dxa"/>
      </w:tblCellMar>
    </w:tblPr>
  </w:style>
  <w:style w:type="paragraph" w:styleId="Poprawka">
    <w:name w:val="Revision"/>
    <w:hidden/>
    <w:uiPriority w:val="99"/>
    <w:semiHidden/>
    <w:rsid w:val="00A871E5"/>
    <w:pPr>
      <w:spacing w:after="0" w:line="240" w:lineRule="auto"/>
    </w:pPr>
    <w:rPr>
      <w:rFonts w:ascii="Arial" w:eastAsia="Arial" w:hAnsi="Arial" w:cs="Arial"/>
      <w:color w:val="000000"/>
      <w:sz w:val="20"/>
    </w:rPr>
  </w:style>
  <w:style w:type="character" w:styleId="Odwoaniedokomentarza">
    <w:name w:val="annotation reference"/>
    <w:basedOn w:val="Domylnaczcionkaakapitu"/>
    <w:uiPriority w:val="99"/>
    <w:semiHidden/>
    <w:unhideWhenUsed/>
    <w:rsid w:val="00A871E5"/>
    <w:rPr>
      <w:sz w:val="16"/>
      <w:szCs w:val="16"/>
    </w:rPr>
  </w:style>
  <w:style w:type="paragraph" w:styleId="Tekstkomentarza">
    <w:name w:val="annotation text"/>
    <w:basedOn w:val="Normalny"/>
    <w:link w:val="TekstkomentarzaZnak"/>
    <w:uiPriority w:val="99"/>
    <w:semiHidden/>
    <w:unhideWhenUsed/>
    <w:rsid w:val="00A871E5"/>
    <w:pPr>
      <w:spacing w:line="240" w:lineRule="auto"/>
    </w:pPr>
    <w:rPr>
      <w:szCs w:val="20"/>
    </w:rPr>
  </w:style>
  <w:style w:type="character" w:customStyle="1" w:styleId="TekstkomentarzaZnak">
    <w:name w:val="Tekst komentarza Znak"/>
    <w:basedOn w:val="Domylnaczcionkaakapitu"/>
    <w:link w:val="Tekstkomentarza"/>
    <w:uiPriority w:val="99"/>
    <w:semiHidden/>
    <w:rsid w:val="00A871E5"/>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A871E5"/>
    <w:rPr>
      <w:b/>
      <w:bCs/>
    </w:rPr>
  </w:style>
  <w:style w:type="character" w:customStyle="1" w:styleId="TematkomentarzaZnak">
    <w:name w:val="Temat komentarza Znak"/>
    <w:basedOn w:val="TekstkomentarzaZnak"/>
    <w:link w:val="Tematkomentarza"/>
    <w:uiPriority w:val="99"/>
    <w:semiHidden/>
    <w:rsid w:val="00A871E5"/>
    <w:rPr>
      <w:rFonts w:ascii="Arial" w:eastAsia="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833AB-6AEA-4771-8355-F241A10B4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26</Pages>
  <Words>12425</Words>
  <Characters>74554</Characters>
  <Application>Microsoft Office Word</Application>
  <DocSecurity>0</DocSecurity>
  <Lines>621</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Estera Urbaniak</cp:lastModifiedBy>
  <cp:revision>6</cp:revision>
  <cp:lastPrinted>2025-12-18T08:50:00Z</cp:lastPrinted>
  <dcterms:created xsi:type="dcterms:W3CDTF">2025-12-22T08:37:00Z</dcterms:created>
  <dcterms:modified xsi:type="dcterms:W3CDTF">2025-12-22T11:23:00Z</dcterms:modified>
</cp:coreProperties>
</file>